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B7EA2" w14:textId="77777777" w:rsidR="00AC3CE7" w:rsidRPr="00777B6E" w:rsidRDefault="00AC3CE7" w:rsidP="00790F24">
      <w:pPr>
        <w:pStyle w:val="Cmsor1"/>
        <w:ind w:left="360"/>
        <w:rPr>
          <w:rFonts w:ascii="Georgia" w:hAnsi="Georgia"/>
          <w:bCs/>
          <w:color w:val="000000"/>
          <w:sz w:val="24"/>
          <w:szCs w:val="24"/>
        </w:rPr>
      </w:pPr>
      <w:bookmarkStart w:id="0" w:name="_Toc248812866"/>
      <w:bookmarkStart w:id="1" w:name="_Toc280193739"/>
      <w:bookmarkStart w:id="2" w:name="_Toc332810158"/>
      <w:bookmarkStart w:id="3" w:name="_Toc429997691"/>
      <w:bookmarkStart w:id="4" w:name="_Toc430593633"/>
      <w:r w:rsidRPr="00777B6E">
        <w:rPr>
          <w:rFonts w:ascii="Georgia" w:hAnsi="Georgia"/>
          <w:bCs/>
          <w:color w:val="000000"/>
          <w:sz w:val="24"/>
          <w:szCs w:val="24"/>
        </w:rPr>
        <w:t>VÁLLALKOZÁSI SZERZŐDÉS</w:t>
      </w:r>
      <w:bookmarkEnd w:id="0"/>
      <w:bookmarkEnd w:id="1"/>
      <w:bookmarkEnd w:id="2"/>
      <w:bookmarkEnd w:id="3"/>
      <w:bookmarkEnd w:id="4"/>
    </w:p>
    <w:p w14:paraId="6B35C69E" w14:textId="77777777" w:rsidR="00CB4CF0" w:rsidRPr="00777B6E" w:rsidRDefault="00CB4CF0" w:rsidP="00CB4CF0">
      <w:pPr>
        <w:jc w:val="center"/>
        <w:rPr>
          <w:rFonts w:ascii="Georgia" w:hAnsi="Georgia"/>
          <w:szCs w:val="24"/>
        </w:rPr>
      </w:pPr>
      <w:r w:rsidRPr="00777B6E">
        <w:rPr>
          <w:rFonts w:ascii="Georgia" w:hAnsi="Georgia"/>
          <w:szCs w:val="24"/>
        </w:rPr>
        <w:t>(tervezet)</w:t>
      </w:r>
    </w:p>
    <w:p w14:paraId="09119D54" w14:textId="77777777" w:rsidR="00AC3CE7" w:rsidRPr="00777B6E" w:rsidRDefault="00AC3CE7" w:rsidP="00AC3CE7">
      <w:pPr>
        <w:tabs>
          <w:tab w:val="left" w:pos="567"/>
          <w:tab w:val="left" w:pos="5245"/>
        </w:tabs>
        <w:rPr>
          <w:rFonts w:ascii="Georgia" w:hAnsi="Georgia"/>
          <w:szCs w:val="24"/>
        </w:rPr>
      </w:pPr>
    </w:p>
    <w:p w14:paraId="03CD51CC" w14:textId="77777777" w:rsidR="00AC3CE7" w:rsidRPr="00777B6E" w:rsidRDefault="00AC3CE7" w:rsidP="00AC3CE7">
      <w:pPr>
        <w:jc w:val="center"/>
        <w:rPr>
          <w:rFonts w:ascii="Georgia" w:hAnsi="Georgia"/>
          <w:b/>
          <w:szCs w:val="24"/>
        </w:rPr>
      </w:pPr>
    </w:p>
    <w:p w14:paraId="76C7AE03" w14:textId="77777777" w:rsidR="00AC3CE7" w:rsidRPr="00777B6E" w:rsidRDefault="00AC3CE7" w:rsidP="00AC3CE7">
      <w:pPr>
        <w:rPr>
          <w:rFonts w:ascii="Georgia" w:hAnsi="Georgia"/>
          <w:szCs w:val="24"/>
        </w:rPr>
      </w:pPr>
    </w:p>
    <w:p w14:paraId="656B9E0D" w14:textId="77777777" w:rsidR="00FF213A" w:rsidRPr="00777B6E" w:rsidRDefault="00FF213A" w:rsidP="00AC3CE7">
      <w:pPr>
        <w:rPr>
          <w:rFonts w:ascii="Georgia" w:hAnsi="Georgia"/>
          <w:szCs w:val="24"/>
        </w:rPr>
      </w:pPr>
    </w:p>
    <w:p w14:paraId="6C9B4764" w14:textId="77777777" w:rsidR="00FF213A" w:rsidRPr="00777B6E" w:rsidRDefault="00FF213A" w:rsidP="00AC3CE7">
      <w:pPr>
        <w:rPr>
          <w:rFonts w:ascii="Georgia" w:hAnsi="Georgia"/>
          <w:szCs w:val="24"/>
        </w:rPr>
      </w:pPr>
    </w:p>
    <w:p w14:paraId="1C0EAC09" w14:textId="77777777" w:rsidR="00AC3CE7" w:rsidRPr="00777B6E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  <w:r w:rsidRPr="00777B6E">
        <w:rPr>
          <w:rFonts w:ascii="Georgia" w:hAnsi="Georgia"/>
          <w:szCs w:val="24"/>
        </w:rPr>
        <w:t xml:space="preserve">Amely létrejött egyrészről: az </w:t>
      </w:r>
      <w:r w:rsidRPr="00777B6E">
        <w:rPr>
          <w:rFonts w:ascii="Georgia" w:hAnsi="Georgia"/>
          <w:b/>
          <w:szCs w:val="24"/>
        </w:rPr>
        <w:t>Országgyűlés Hivatala</w:t>
      </w:r>
      <w:r w:rsidRPr="00777B6E">
        <w:rPr>
          <w:rFonts w:ascii="Georgia" w:hAnsi="Georgia"/>
          <w:szCs w:val="24"/>
        </w:rPr>
        <w:t xml:space="preserve"> </w:t>
      </w:r>
    </w:p>
    <w:p w14:paraId="79EA8D8A" w14:textId="77777777" w:rsidR="00AC3CE7" w:rsidRPr="00777B6E" w:rsidRDefault="00AC3CE7" w:rsidP="00AC3CE7">
      <w:pPr>
        <w:pStyle w:val="Szvegtrzs"/>
        <w:tabs>
          <w:tab w:val="clear" w:pos="1134"/>
          <w:tab w:val="left" w:pos="2700"/>
        </w:tabs>
        <w:spacing w:line="240" w:lineRule="auto"/>
        <w:ind w:left="540" w:firstLine="708"/>
        <w:rPr>
          <w:rFonts w:ascii="Georgia" w:hAnsi="Georgia"/>
          <w:color w:val="000000"/>
          <w:sz w:val="24"/>
          <w:szCs w:val="24"/>
        </w:rPr>
      </w:pPr>
      <w:r w:rsidRPr="00777B6E">
        <w:rPr>
          <w:rFonts w:ascii="Georgia" w:hAnsi="Georgia"/>
          <w:sz w:val="24"/>
          <w:szCs w:val="24"/>
        </w:rPr>
        <w:tab/>
        <w:t>1055</w:t>
      </w:r>
      <w:r w:rsidRPr="00777B6E">
        <w:rPr>
          <w:rFonts w:ascii="Georgia" w:hAnsi="Georgia"/>
          <w:color w:val="000000"/>
          <w:sz w:val="24"/>
          <w:szCs w:val="24"/>
        </w:rPr>
        <w:t xml:space="preserve"> Budapest, </w:t>
      </w:r>
      <w:r w:rsidRPr="00777B6E">
        <w:rPr>
          <w:rFonts w:ascii="Georgia" w:hAnsi="Georgia"/>
          <w:sz w:val="24"/>
          <w:szCs w:val="24"/>
        </w:rPr>
        <w:t xml:space="preserve">Kossuth Lajos tér 1-3., </w:t>
      </w:r>
    </w:p>
    <w:p w14:paraId="3644D0C8" w14:textId="77777777" w:rsidR="00AC3CE7" w:rsidRPr="00777B6E" w:rsidRDefault="00AC3CE7" w:rsidP="00AC3CE7">
      <w:pPr>
        <w:pStyle w:val="Szvegtrzs"/>
        <w:tabs>
          <w:tab w:val="clear" w:pos="1134"/>
          <w:tab w:val="left" w:pos="567"/>
          <w:tab w:val="left" w:pos="2700"/>
        </w:tabs>
        <w:spacing w:line="240" w:lineRule="auto"/>
        <w:ind w:left="540" w:firstLine="708"/>
        <w:rPr>
          <w:rFonts w:ascii="Georgia" w:hAnsi="Georgia"/>
          <w:sz w:val="24"/>
          <w:szCs w:val="24"/>
        </w:rPr>
      </w:pPr>
      <w:r w:rsidRPr="00777B6E">
        <w:rPr>
          <w:rFonts w:ascii="Georgia" w:hAnsi="Georgia"/>
          <w:sz w:val="24"/>
          <w:szCs w:val="24"/>
        </w:rPr>
        <w:tab/>
        <w:t>Adószám:15300014-2-41</w:t>
      </w:r>
    </w:p>
    <w:p w14:paraId="090A66FF" w14:textId="0BACA579" w:rsidR="00AC3CE7" w:rsidRPr="00777B6E" w:rsidRDefault="00AC3CE7" w:rsidP="00790F24">
      <w:pPr>
        <w:tabs>
          <w:tab w:val="left" w:pos="2700"/>
        </w:tabs>
        <w:rPr>
          <w:rFonts w:ascii="Georgia" w:hAnsi="Georgia"/>
          <w:szCs w:val="24"/>
        </w:rPr>
      </w:pPr>
      <w:r w:rsidRPr="00777B6E">
        <w:rPr>
          <w:rFonts w:ascii="Georgia" w:hAnsi="Georgia"/>
          <w:szCs w:val="24"/>
        </w:rPr>
        <w:tab/>
        <w:t xml:space="preserve">Képviseletében eljáró személy neve: </w:t>
      </w:r>
      <w:r w:rsidR="00424E4B" w:rsidRPr="00777B6E">
        <w:rPr>
          <w:rFonts w:ascii="Georgia" w:hAnsi="Georgia"/>
          <w:szCs w:val="24"/>
        </w:rPr>
        <w:t>…</w:t>
      </w:r>
      <w:r w:rsidR="002E7D44" w:rsidRPr="00777B6E">
        <w:rPr>
          <w:rFonts w:ascii="Georgia" w:hAnsi="Georgia"/>
          <w:szCs w:val="24"/>
        </w:rPr>
        <w:t xml:space="preserve"> </w:t>
      </w:r>
    </w:p>
    <w:p w14:paraId="6F1DEC0C" w14:textId="77777777" w:rsidR="00AC3CE7" w:rsidRPr="00777B6E" w:rsidRDefault="00AC3CE7" w:rsidP="00AC3CE7">
      <w:pPr>
        <w:tabs>
          <w:tab w:val="left" w:pos="2700"/>
        </w:tabs>
        <w:rPr>
          <w:rFonts w:ascii="Georgia" w:hAnsi="Georgia"/>
          <w:color w:val="000000"/>
          <w:szCs w:val="24"/>
        </w:rPr>
      </w:pPr>
      <w:r w:rsidRPr="00777B6E">
        <w:rPr>
          <w:rFonts w:ascii="Georgia" w:hAnsi="Georgia"/>
          <w:color w:val="000000"/>
          <w:szCs w:val="24"/>
        </w:rPr>
        <w:tab/>
        <w:t xml:space="preserve">mint </w:t>
      </w:r>
      <w:r w:rsidRPr="00777B6E">
        <w:rPr>
          <w:rFonts w:ascii="Georgia" w:hAnsi="Georgia"/>
          <w:b/>
          <w:szCs w:val="24"/>
        </w:rPr>
        <w:t>Megrendelő</w:t>
      </w:r>
      <w:r w:rsidRPr="00777B6E">
        <w:rPr>
          <w:rFonts w:ascii="Georgia" w:hAnsi="Georgia"/>
          <w:color w:val="000000"/>
          <w:szCs w:val="24"/>
        </w:rPr>
        <w:t xml:space="preserve"> (továbbiakban: Megrendelő)</w:t>
      </w:r>
    </w:p>
    <w:p w14:paraId="69F57707" w14:textId="77777777" w:rsidR="00AC3CE7" w:rsidRPr="00777B6E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08E42C53" w14:textId="77777777" w:rsidR="00AC3CE7" w:rsidRPr="00777B6E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34852B65" w14:textId="77777777" w:rsidR="00AC3CE7" w:rsidRPr="00777B6E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73DE80DA" w14:textId="77777777" w:rsidR="00AC3CE7" w:rsidRPr="00777B6E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3A02301E" w14:textId="77777777" w:rsidR="00AC3CE7" w:rsidRPr="00777B6E" w:rsidRDefault="00AC3CE7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00FCD1BC" w14:textId="77777777" w:rsidR="00FF213A" w:rsidRPr="00777B6E" w:rsidRDefault="00FF213A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7E06BCCF" w14:textId="77777777" w:rsidR="00FF213A" w:rsidRPr="00777B6E" w:rsidRDefault="00FF213A" w:rsidP="00AC3CE7">
      <w:pPr>
        <w:tabs>
          <w:tab w:val="left" w:pos="567"/>
        </w:tabs>
        <w:rPr>
          <w:rFonts w:ascii="Georgia" w:hAnsi="Georgia"/>
          <w:szCs w:val="24"/>
        </w:rPr>
      </w:pPr>
    </w:p>
    <w:p w14:paraId="63865526" w14:textId="77777777" w:rsidR="00AC3CE7" w:rsidRPr="00777B6E" w:rsidRDefault="00AB3188" w:rsidP="00AC3CE7">
      <w:pPr>
        <w:tabs>
          <w:tab w:val="left" w:pos="2700"/>
        </w:tabs>
        <w:rPr>
          <w:rFonts w:ascii="Georgia" w:hAnsi="Georgia"/>
          <w:b/>
          <w:szCs w:val="24"/>
        </w:rPr>
      </w:pPr>
      <w:r w:rsidRPr="00777B6E">
        <w:rPr>
          <w:rFonts w:ascii="Georgia" w:hAnsi="Georgia"/>
          <w:szCs w:val="24"/>
        </w:rPr>
        <w:t>másrészről</w:t>
      </w:r>
      <w:r w:rsidR="00C12966" w:rsidRPr="00777B6E">
        <w:rPr>
          <w:rFonts w:ascii="Georgia" w:hAnsi="Georgia"/>
          <w:szCs w:val="24"/>
        </w:rPr>
        <w:t>:</w:t>
      </w:r>
      <w:r w:rsidR="00AC3CE7" w:rsidRPr="00777B6E">
        <w:rPr>
          <w:rFonts w:ascii="Georgia" w:hAnsi="Georgia"/>
          <w:szCs w:val="24"/>
        </w:rPr>
        <w:tab/>
      </w:r>
      <w:r w:rsidR="00C12966" w:rsidRPr="00777B6E">
        <w:rPr>
          <w:rFonts w:ascii="Georgia" w:hAnsi="Georgia"/>
          <w:szCs w:val="24"/>
        </w:rPr>
        <w:t xml:space="preserve">a </w:t>
      </w:r>
      <w:r w:rsidR="0095410C" w:rsidRPr="00777B6E">
        <w:rPr>
          <w:rFonts w:ascii="Georgia" w:hAnsi="Georgia"/>
          <w:b/>
          <w:szCs w:val="24"/>
        </w:rPr>
        <w:t>…………………….</w:t>
      </w:r>
    </w:p>
    <w:p w14:paraId="337D733D" w14:textId="77777777" w:rsidR="00AC3CE7" w:rsidRPr="00777B6E" w:rsidRDefault="0095410C" w:rsidP="00AC3CE7">
      <w:pPr>
        <w:pStyle w:val="Szvegtrzs"/>
        <w:tabs>
          <w:tab w:val="left" w:pos="567"/>
        </w:tabs>
        <w:spacing w:line="240" w:lineRule="auto"/>
        <w:ind w:left="2124" w:firstLine="576"/>
        <w:rPr>
          <w:rFonts w:ascii="Georgia" w:hAnsi="Georgia"/>
          <w:sz w:val="24"/>
          <w:szCs w:val="24"/>
        </w:rPr>
      </w:pPr>
      <w:r w:rsidRPr="00777B6E">
        <w:rPr>
          <w:rFonts w:ascii="Georgia" w:hAnsi="Georgia"/>
          <w:sz w:val="24"/>
          <w:szCs w:val="24"/>
        </w:rPr>
        <w:t>…………………………..</w:t>
      </w:r>
    </w:p>
    <w:p w14:paraId="6EBABC3B" w14:textId="77777777" w:rsidR="00AC3CE7" w:rsidRPr="00777B6E" w:rsidRDefault="00AC3CE7" w:rsidP="00AC3CE7">
      <w:pPr>
        <w:pStyle w:val="Szvegtrzs"/>
        <w:tabs>
          <w:tab w:val="left" w:pos="567"/>
        </w:tabs>
        <w:spacing w:line="240" w:lineRule="auto"/>
        <w:ind w:left="2124" w:firstLine="576"/>
        <w:rPr>
          <w:rFonts w:ascii="Georgia" w:hAnsi="Georgia"/>
          <w:sz w:val="24"/>
          <w:szCs w:val="24"/>
        </w:rPr>
      </w:pPr>
      <w:r w:rsidRPr="00777B6E">
        <w:rPr>
          <w:rFonts w:ascii="Georgia" w:hAnsi="Georgia"/>
          <w:sz w:val="24"/>
          <w:szCs w:val="24"/>
        </w:rPr>
        <w:t xml:space="preserve">Cg: </w:t>
      </w:r>
      <w:r w:rsidR="0095410C" w:rsidRPr="00777B6E">
        <w:rPr>
          <w:rFonts w:ascii="Georgia" w:hAnsi="Georgia"/>
          <w:sz w:val="24"/>
          <w:szCs w:val="24"/>
        </w:rPr>
        <w:t>………………………..</w:t>
      </w:r>
    </w:p>
    <w:p w14:paraId="0CD411CE" w14:textId="77777777" w:rsidR="00790F24" w:rsidRPr="00777B6E" w:rsidRDefault="00AC3CE7" w:rsidP="00AC3CE7">
      <w:pPr>
        <w:pStyle w:val="Szvegtrzs"/>
        <w:tabs>
          <w:tab w:val="left" w:pos="567"/>
        </w:tabs>
        <w:spacing w:line="240" w:lineRule="auto"/>
        <w:ind w:left="2124" w:firstLine="576"/>
        <w:rPr>
          <w:rFonts w:ascii="Georgia" w:hAnsi="Georgia"/>
          <w:sz w:val="24"/>
          <w:szCs w:val="24"/>
        </w:rPr>
      </w:pPr>
      <w:r w:rsidRPr="00777B6E">
        <w:rPr>
          <w:rFonts w:ascii="Georgia" w:hAnsi="Georgia"/>
          <w:sz w:val="24"/>
          <w:szCs w:val="24"/>
        </w:rPr>
        <w:t>Adószám:</w:t>
      </w:r>
      <w:r w:rsidR="00790F24" w:rsidRPr="00777B6E">
        <w:rPr>
          <w:rFonts w:ascii="Georgia" w:hAnsi="Georgia"/>
          <w:sz w:val="24"/>
          <w:szCs w:val="24"/>
        </w:rPr>
        <w:t xml:space="preserve"> </w:t>
      </w:r>
      <w:r w:rsidR="0095410C" w:rsidRPr="00777B6E">
        <w:rPr>
          <w:rFonts w:ascii="Georgia" w:hAnsi="Georgia"/>
          <w:sz w:val="24"/>
          <w:szCs w:val="24"/>
        </w:rPr>
        <w:t>……………………………</w:t>
      </w:r>
    </w:p>
    <w:p w14:paraId="78E2E0D4" w14:textId="73612665" w:rsidR="002122EF" w:rsidRPr="00777B6E" w:rsidRDefault="002122EF" w:rsidP="00AC3CE7">
      <w:pPr>
        <w:pStyle w:val="Szvegtrzs"/>
        <w:tabs>
          <w:tab w:val="left" w:pos="567"/>
        </w:tabs>
        <w:spacing w:line="240" w:lineRule="auto"/>
        <w:ind w:left="2124" w:firstLine="576"/>
        <w:rPr>
          <w:rFonts w:ascii="Georgia" w:hAnsi="Georgia"/>
          <w:sz w:val="24"/>
          <w:szCs w:val="24"/>
        </w:rPr>
      </w:pPr>
      <w:r w:rsidRPr="00777B6E">
        <w:rPr>
          <w:rFonts w:ascii="Georgia" w:hAnsi="Georgia"/>
          <w:sz w:val="24"/>
          <w:szCs w:val="24"/>
        </w:rPr>
        <w:t>F-Gáz Ügyfél azonosító: …………………</w:t>
      </w:r>
    </w:p>
    <w:p w14:paraId="3EBBD4BE" w14:textId="77777777" w:rsidR="00AC3CE7" w:rsidRPr="00777B6E" w:rsidRDefault="00790F24" w:rsidP="00790F24">
      <w:pPr>
        <w:tabs>
          <w:tab w:val="left" w:pos="2700"/>
        </w:tabs>
        <w:rPr>
          <w:rFonts w:ascii="Georgia" w:hAnsi="Georgia"/>
          <w:szCs w:val="24"/>
        </w:rPr>
      </w:pPr>
      <w:r w:rsidRPr="00777B6E">
        <w:rPr>
          <w:rFonts w:ascii="Georgia" w:hAnsi="Georgia"/>
          <w:szCs w:val="24"/>
        </w:rPr>
        <w:tab/>
      </w:r>
      <w:r w:rsidR="00AC3CE7" w:rsidRPr="00777B6E">
        <w:rPr>
          <w:rFonts w:ascii="Georgia" w:hAnsi="Georgia"/>
          <w:szCs w:val="24"/>
        </w:rPr>
        <w:t>Képviseletében eljáró személy neve:</w:t>
      </w:r>
      <w:r w:rsidRPr="00777B6E">
        <w:rPr>
          <w:rFonts w:ascii="Georgia" w:hAnsi="Georgia"/>
          <w:szCs w:val="24"/>
        </w:rPr>
        <w:t xml:space="preserve"> </w:t>
      </w:r>
      <w:r w:rsidR="0095410C" w:rsidRPr="00777B6E">
        <w:rPr>
          <w:rFonts w:ascii="Georgia" w:hAnsi="Georgia"/>
          <w:szCs w:val="24"/>
        </w:rPr>
        <w:t>……………………………….</w:t>
      </w:r>
      <w:r w:rsidR="00C12966" w:rsidRPr="00777B6E">
        <w:rPr>
          <w:rFonts w:ascii="Georgia" w:hAnsi="Georgia"/>
          <w:szCs w:val="24"/>
        </w:rPr>
        <w:t>,</w:t>
      </w:r>
    </w:p>
    <w:p w14:paraId="46DD4CBF" w14:textId="77777777" w:rsidR="00AC3CE7" w:rsidRPr="00777B6E" w:rsidRDefault="00AC3CE7" w:rsidP="00AC3CE7">
      <w:pPr>
        <w:tabs>
          <w:tab w:val="left" w:pos="567"/>
        </w:tabs>
        <w:ind w:left="2124" w:firstLine="576"/>
        <w:rPr>
          <w:rFonts w:ascii="Georgia" w:hAnsi="Georgia"/>
          <w:color w:val="000000"/>
          <w:szCs w:val="24"/>
        </w:rPr>
      </w:pPr>
      <w:r w:rsidRPr="00777B6E">
        <w:rPr>
          <w:rFonts w:ascii="Georgia" w:hAnsi="Georgia"/>
          <w:color w:val="000000"/>
          <w:szCs w:val="24"/>
        </w:rPr>
        <w:t xml:space="preserve">mint </w:t>
      </w:r>
      <w:r w:rsidRPr="00777B6E">
        <w:rPr>
          <w:rFonts w:ascii="Georgia" w:hAnsi="Georgia"/>
          <w:b/>
          <w:color w:val="000000"/>
          <w:szCs w:val="24"/>
        </w:rPr>
        <w:t>Vállalkozó</w:t>
      </w:r>
      <w:r w:rsidRPr="00777B6E">
        <w:rPr>
          <w:rFonts w:ascii="Georgia" w:hAnsi="Georgia"/>
          <w:color w:val="000000"/>
          <w:szCs w:val="24"/>
        </w:rPr>
        <w:t xml:space="preserve"> (továbbiakban: Vállalkozó)</w:t>
      </w:r>
    </w:p>
    <w:p w14:paraId="32D61F6B" w14:textId="77777777" w:rsidR="00AC3CE7" w:rsidRPr="00777B6E" w:rsidRDefault="00AC3CE7" w:rsidP="00AC3CE7">
      <w:pPr>
        <w:tabs>
          <w:tab w:val="left" w:pos="567"/>
        </w:tabs>
        <w:rPr>
          <w:rFonts w:ascii="Georgia" w:hAnsi="Georgia"/>
          <w:color w:val="000000"/>
          <w:szCs w:val="24"/>
          <w:highlight w:val="yellow"/>
        </w:rPr>
      </w:pPr>
    </w:p>
    <w:p w14:paraId="5B801227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5B454A8B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0C499150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7D58633B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42E3BEFA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36225011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5D666E72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3DA7F630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6F9C630E" w14:textId="77777777" w:rsidR="00AC3CE7" w:rsidRPr="00777B6E" w:rsidRDefault="00AC3CE7" w:rsidP="00AC3CE7">
      <w:pPr>
        <w:ind w:right="369"/>
        <w:rPr>
          <w:rFonts w:ascii="Georgia" w:hAnsi="Georgia"/>
          <w:szCs w:val="24"/>
          <w:highlight w:val="yellow"/>
        </w:rPr>
      </w:pPr>
    </w:p>
    <w:p w14:paraId="5D910533" w14:textId="77777777" w:rsidR="00AC3CE7" w:rsidRPr="00777B6E" w:rsidRDefault="00AC3CE7" w:rsidP="00AC3CE7">
      <w:pPr>
        <w:ind w:right="369"/>
        <w:rPr>
          <w:rFonts w:ascii="Georgia" w:hAnsi="Georgia"/>
          <w:szCs w:val="24"/>
        </w:rPr>
      </w:pPr>
    </w:p>
    <w:p w14:paraId="1F814BC6" w14:textId="77777777" w:rsidR="00AC3CE7" w:rsidRPr="00777B6E" w:rsidRDefault="00AC3CE7" w:rsidP="00AC3CE7">
      <w:pPr>
        <w:ind w:right="369"/>
        <w:rPr>
          <w:rFonts w:ascii="Georgia" w:hAnsi="Georgia"/>
          <w:szCs w:val="24"/>
        </w:rPr>
      </w:pPr>
    </w:p>
    <w:p w14:paraId="3E44A107" w14:textId="77777777" w:rsidR="00AC3CE7" w:rsidRPr="00777B6E" w:rsidRDefault="00AC3CE7" w:rsidP="00AC3CE7">
      <w:pPr>
        <w:ind w:right="369"/>
        <w:rPr>
          <w:rFonts w:ascii="Georgia" w:hAnsi="Georgia"/>
          <w:szCs w:val="24"/>
        </w:rPr>
      </w:pPr>
    </w:p>
    <w:p w14:paraId="69E268ED" w14:textId="77777777" w:rsidR="00AC3CE7" w:rsidRPr="00777B6E" w:rsidRDefault="00AC3CE7" w:rsidP="00AC3CE7">
      <w:pPr>
        <w:ind w:right="369"/>
        <w:rPr>
          <w:rFonts w:ascii="Georgia" w:hAnsi="Georgia"/>
          <w:szCs w:val="24"/>
        </w:rPr>
      </w:pPr>
    </w:p>
    <w:p w14:paraId="2DE02EB4" w14:textId="77777777" w:rsidR="00AC3CE7" w:rsidRPr="00777B6E" w:rsidRDefault="00AC3CE7" w:rsidP="00AC3CE7">
      <w:pPr>
        <w:ind w:right="369"/>
        <w:rPr>
          <w:rFonts w:ascii="Georgia" w:hAnsi="Georgia"/>
          <w:szCs w:val="24"/>
        </w:rPr>
      </w:pPr>
    </w:p>
    <w:p w14:paraId="0C6C8ABB" w14:textId="7EFFF7C7" w:rsidR="00AC3CE7" w:rsidRPr="00777B6E" w:rsidRDefault="00AC3CE7" w:rsidP="00AC3CE7">
      <w:pPr>
        <w:pStyle w:val="Szvegtrzs2"/>
        <w:tabs>
          <w:tab w:val="left" w:pos="567"/>
        </w:tabs>
        <w:spacing w:after="0" w:line="240" w:lineRule="auto"/>
        <w:jc w:val="both"/>
        <w:rPr>
          <w:rFonts w:ascii="Georgia" w:hAnsi="Georgia"/>
          <w:color w:val="000000"/>
        </w:rPr>
      </w:pPr>
      <w:r w:rsidRPr="00777B6E">
        <w:rPr>
          <w:rFonts w:ascii="Georgia" w:hAnsi="Georgia"/>
          <w:color w:val="000000"/>
        </w:rPr>
        <w:t xml:space="preserve">között </w:t>
      </w:r>
      <w:r w:rsidRPr="00777B6E">
        <w:rPr>
          <w:rFonts w:ascii="Georgia" w:hAnsi="Georgia"/>
        </w:rPr>
        <w:t>„</w:t>
      </w:r>
      <w:r w:rsidRPr="00777B6E">
        <w:rPr>
          <w:rFonts w:ascii="Georgia" w:eastAsia="Calibri" w:hAnsi="Georgia"/>
          <w:b/>
          <w:lang w:eastAsia="en-US"/>
        </w:rPr>
        <w:t>Klímaberendezések karbantartása, javítása és szivárgás vizsgálata</w:t>
      </w:r>
      <w:r w:rsidRPr="00777B6E">
        <w:rPr>
          <w:rFonts w:ascii="Georgia" w:hAnsi="Georgia"/>
          <w:b/>
        </w:rPr>
        <w:t xml:space="preserve"> </w:t>
      </w:r>
      <w:r w:rsidR="00C45C37" w:rsidRPr="00777B6E">
        <w:rPr>
          <w:rFonts w:ascii="Georgia" w:hAnsi="Georgia"/>
          <w:b/>
        </w:rPr>
        <w:t>(659/</w:t>
      </w:r>
      <w:r w:rsidRPr="00777B6E">
        <w:rPr>
          <w:rFonts w:ascii="Georgia" w:hAnsi="Georgia"/>
          <w:b/>
        </w:rPr>
        <w:t>201</w:t>
      </w:r>
      <w:r w:rsidR="002C441B" w:rsidRPr="00777B6E">
        <w:rPr>
          <w:rFonts w:ascii="Georgia" w:hAnsi="Georgia"/>
          <w:b/>
        </w:rPr>
        <w:t>6</w:t>
      </w:r>
      <w:r w:rsidRPr="00777B6E">
        <w:rPr>
          <w:rFonts w:ascii="Georgia" w:hAnsi="Georgia"/>
          <w:b/>
        </w:rPr>
        <w:t>)</w:t>
      </w:r>
      <w:r w:rsidRPr="00777B6E">
        <w:rPr>
          <w:rFonts w:ascii="Georgia" w:hAnsi="Georgia"/>
          <w:b/>
          <w:spacing w:val="4"/>
        </w:rPr>
        <w:t>”</w:t>
      </w:r>
      <w:r w:rsidRPr="00777B6E">
        <w:rPr>
          <w:rFonts w:ascii="Georgia" w:hAnsi="Georgia"/>
          <w:spacing w:val="4"/>
        </w:rPr>
        <w:t xml:space="preserve"> </w:t>
      </w:r>
      <w:r w:rsidRPr="00777B6E">
        <w:rPr>
          <w:rFonts w:ascii="Georgia" w:hAnsi="Georgia"/>
          <w:color w:val="000000"/>
        </w:rPr>
        <w:t>tárgyában, az alulírott helyen és időpontban, a következő feltételekkel.</w:t>
      </w:r>
    </w:p>
    <w:p w14:paraId="3B12EB85" w14:textId="77777777" w:rsidR="00AC3CE7" w:rsidRPr="00777B6E" w:rsidRDefault="00AC3CE7" w:rsidP="00AC3CE7">
      <w:pPr>
        <w:pStyle w:val="Szvegtrzs2"/>
        <w:tabs>
          <w:tab w:val="left" w:pos="567"/>
        </w:tabs>
        <w:spacing w:after="0" w:line="240" w:lineRule="auto"/>
        <w:jc w:val="both"/>
        <w:rPr>
          <w:rFonts w:ascii="Georgia" w:hAnsi="Georgia"/>
          <w:color w:val="000000"/>
        </w:rPr>
      </w:pPr>
    </w:p>
    <w:p w14:paraId="5FE22102" w14:textId="77777777" w:rsidR="00AC3CE7" w:rsidRPr="00777B6E" w:rsidRDefault="00AC3CE7" w:rsidP="00AC3CE7">
      <w:pPr>
        <w:pStyle w:val="Szvegtrzs2"/>
        <w:tabs>
          <w:tab w:val="left" w:pos="567"/>
        </w:tabs>
        <w:spacing w:after="0" w:line="240" w:lineRule="auto"/>
        <w:jc w:val="both"/>
        <w:rPr>
          <w:rFonts w:ascii="Georgia" w:hAnsi="Georgia"/>
          <w:color w:val="000000"/>
          <w:highlight w:val="yellow"/>
        </w:rPr>
      </w:pPr>
      <w:r w:rsidRPr="00777B6E">
        <w:rPr>
          <w:rFonts w:ascii="Georgia" w:hAnsi="Georgia"/>
          <w:color w:val="000000"/>
          <w:highlight w:val="yellow"/>
        </w:rPr>
        <w:br w:type="page"/>
      </w:r>
    </w:p>
    <w:p w14:paraId="7FA18EAA" w14:textId="77777777" w:rsidR="00B8322C" w:rsidRPr="00777B6E" w:rsidRDefault="00B8322C" w:rsidP="00D31477">
      <w:pPr>
        <w:pStyle w:val="Listaszerbekezds"/>
        <w:ind w:left="284"/>
        <w:contextualSpacing w:val="0"/>
        <w:jc w:val="both"/>
        <w:rPr>
          <w:rFonts w:ascii="Georgia" w:hAnsi="Georgia"/>
          <w:b/>
          <w:color w:val="000000"/>
        </w:rPr>
      </w:pPr>
    </w:p>
    <w:p w14:paraId="011945D0" w14:textId="77777777" w:rsidR="00EA01F1" w:rsidRPr="00777B6E" w:rsidRDefault="00EA01F1" w:rsidP="00D31477">
      <w:pPr>
        <w:pStyle w:val="Listaszerbekezds"/>
        <w:ind w:left="284"/>
        <w:contextualSpacing w:val="0"/>
        <w:jc w:val="both"/>
        <w:rPr>
          <w:rFonts w:ascii="Georgia" w:hAnsi="Georgia"/>
          <w:b/>
          <w:color w:val="000000"/>
        </w:rPr>
      </w:pPr>
      <w:r w:rsidRPr="00777B6E">
        <w:rPr>
          <w:rFonts w:ascii="Georgia" w:hAnsi="Georgia"/>
          <w:b/>
          <w:color w:val="000000"/>
        </w:rPr>
        <w:t>Előzmények</w:t>
      </w:r>
    </w:p>
    <w:p w14:paraId="4197E83F" w14:textId="77777777" w:rsidR="00EA01F1" w:rsidRPr="00777B6E" w:rsidRDefault="00EA01F1" w:rsidP="00EA01F1">
      <w:pPr>
        <w:tabs>
          <w:tab w:val="left" w:pos="540"/>
          <w:tab w:val="left" w:pos="567"/>
        </w:tabs>
        <w:rPr>
          <w:rFonts w:ascii="Georgia" w:hAnsi="Georgia"/>
          <w:color w:val="000000"/>
          <w:szCs w:val="24"/>
          <w:highlight w:val="yellow"/>
        </w:rPr>
      </w:pPr>
    </w:p>
    <w:p w14:paraId="7BB58EC1" w14:textId="092ADAA8" w:rsidR="00EA01F1" w:rsidRPr="00777B6E" w:rsidRDefault="00EA01F1" w:rsidP="004156AA">
      <w:pPr>
        <w:pStyle w:val="Listaszerbekezds"/>
        <w:numPr>
          <w:ilvl w:val="0"/>
          <w:numId w:val="20"/>
        </w:numPr>
        <w:jc w:val="both"/>
        <w:rPr>
          <w:rFonts w:ascii="Georgia" w:hAnsi="Georgia"/>
        </w:rPr>
      </w:pPr>
      <w:r w:rsidRPr="00777B6E">
        <w:rPr>
          <w:rFonts w:ascii="Georgia" w:hAnsi="Georgia"/>
        </w:rPr>
        <w:t>A Megrendelő a közbeszerzésekről szóló 2015. évi CXLIII. törvény (Kbt.) 11</w:t>
      </w:r>
      <w:r w:rsidR="004825BB" w:rsidRPr="00777B6E">
        <w:rPr>
          <w:rFonts w:ascii="Georgia" w:hAnsi="Georgia"/>
        </w:rPr>
        <w:t>3</w:t>
      </w:r>
      <w:r w:rsidRPr="00777B6E">
        <w:rPr>
          <w:rFonts w:ascii="Georgia" w:hAnsi="Georgia"/>
        </w:rPr>
        <w:t>. § (1) bekezdés alapján tárgyalásos közbeszerzési eljárást folytatott le a „</w:t>
      </w:r>
      <w:r w:rsidR="00C9696B" w:rsidRPr="00777B6E">
        <w:rPr>
          <w:rFonts w:ascii="Georgia" w:hAnsi="Georgia"/>
        </w:rPr>
        <w:t>Klímaberendezések karbantartása, javítása és szivárgás vizsgálata</w:t>
      </w:r>
      <w:r w:rsidRPr="00777B6E">
        <w:rPr>
          <w:rFonts w:ascii="Georgia" w:hAnsi="Georgia"/>
        </w:rPr>
        <w:t xml:space="preserve"> (</w:t>
      </w:r>
      <w:r w:rsidR="00C45C37" w:rsidRPr="00777B6E">
        <w:rPr>
          <w:rFonts w:ascii="Georgia" w:hAnsi="Georgia"/>
        </w:rPr>
        <w:t>659</w:t>
      </w:r>
      <w:r w:rsidRPr="00777B6E">
        <w:rPr>
          <w:rFonts w:ascii="Georgia" w:hAnsi="Georgia"/>
        </w:rPr>
        <w:t xml:space="preserve">/2016)” tárgyában, amely eljárás nyertese a Vállalkozó lett. </w:t>
      </w:r>
    </w:p>
    <w:p w14:paraId="73EAFC8D" w14:textId="77777777" w:rsidR="00B8322C" w:rsidRPr="00777B6E" w:rsidRDefault="00B8322C" w:rsidP="00B8322C">
      <w:pPr>
        <w:pStyle w:val="Listaszerbekezds"/>
        <w:ind w:left="1004"/>
        <w:jc w:val="both"/>
        <w:rPr>
          <w:rFonts w:ascii="Georgia" w:hAnsi="Georgia"/>
        </w:rPr>
      </w:pPr>
    </w:p>
    <w:p w14:paraId="7F326D8F" w14:textId="77777777" w:rsidR="00EA01F1" w:rsidRPr="00777B6E" w:rsidRDefault="00EA01F1" w:rsidP="004156AA">
      <w:pPr>
        <w:pStyle w:val="Listaszerbekezds"/>
        <w:numPr>
          <w:ilvl w:val="0"/>
          <w:numId w:val="20"/>
        </w:numPr>
        <w:jc w:val="both"/>
        <w:rPr>
          <w:rFonts w:ascii="Georgia" w:hAnsi="Georgia"/>
        </w:rPr>
      </w:pPr>
      <w:r w:rsidRPr="00777B6E">
        <w:rPr>
          <w:rFonts w:ascii="Georgia" w:hAnsi="Georgia"/>
        </w:rPr>
        <w:t xml:space="preserve">A Vállalkozó a jelen Szerződés aláírásával kijelenti, hogy a közbeszerzési eljárásban a vállalkozói feladatokkal kapcsolatban a rendelkezésére bocsátott dokumentumokat, a Megrendelő követelményeit megismerte, azok tartalmát elfogadta, az eljárás során az elvégzendő munkával kapcsolatban további információ kérésére vonatkozó lehetőségével tisztában volt, minden az ajánlattételhez szükséges választ, információt megkapott, a </w:t>
      </w:r>
      <w:r w:rsidR="001E15E2" w:rsidRPr="00777B6E">
        <w:rPr>
          <w:rFonts w:ascii="Georgia" w:hAnsi="Georgia"/>
        </w:rPr>
        <w:t>s</w:t>
      </w:r>
      <w:r w:rsidRPr="00777B6E">
        <w:rPr>
          <w:rFonts w:ascii="Georgia" w:hAnsi="Georgia"/>
        </w:rPr>
        <w:t>zerződés rendelkezéseit mindezekre is tekintettel magára nézve kötelezőnek elfogadja.</w:t>
      </w:r>
    </w:p>
    <w:p w14:paraId="17CC76C3" w14:textId="77777777" w:rsidR="00B8322C" w:rsidRPr="00777B6E" w:rsidRDefault="00B8322C" w:rsidP="00B8322C">
      <w:pPr>
        <w:pStyle w:val="Listaszerbekezds"/>
        <w:ind w:left="1004"/>
        <w:jc w:val="both"/>
        <w:rPr>
          <w:rFonts w:ascii="Georgia" w:hAnsi="Georgia"/>
        </w:rPr>
      </w:pPr>
    </w:p>
    <w:p w14:paraId="4CA1F312" w14:textId="77777777" w:rsidR="00EA01F1" w:rsidRPr="00777B6E" w:rsidRDefault="00EA01F1" w:rsidP="004156AA">
      <w:pPr>
        <w:pStyle w:val="Listaszerbekezds"/>
        <w:numPr>
          <w:ilvl w:val="0"/>
          <w:numId w:val="20"/>
        </w:numPr>
        <w:jc w:val="both"/>
        <w:rPr>
          <w:rFonts w:ascii="Georgia" w:hAnsi="Georgia"/>
        </w:rPr>
      </w:pPr>
      <w:r w:rsidRPr="00777B6E">
        <w:rPr>
          <w:rFonts w:ascii="Georgia" w:hAnsi="Georgia"/>
        </w:rPr>
        <w:t xml:space="preserve">A </w:t>
      </w:r>
      <w:r w:rsidR="001E15E2" w:rsidRPr="00777B6E">
        <w:rPr>
          <w:rFonts w:ascii="Georgia" w:hAnsi="Georgia"/>
        </w:rPr>
        <w:t>s</w:t>
      </w:r>
      <w:r w:rsidRPr="00777B6E">
        <w:rPr>
          <w:rFonts w:ascii="Georgia" w:hAnsi="Georgia"/>
        </w:rPr>
        <w:t xml:space="preserve">zerződésben nem szabályozott kérdésekben a Kbt., a Polgári Törvénykönyv, valamint az egyéb vonatkozó jogszabályok rendelkezései az irányadók. </w:t>
      </w:r>
    </w:p>
    <w:p w14:paraId="19F4D5DB" w14:textId="77777777" w:rsidR="00B8322C" w:rsidRPr="00777B6E" w:rsidRDefault="00B8322C" w:rsidP="00B8322C">
      <w:pPr>
        <w:pStyle w:val="Listaszerbekezds"/>
        <w:ind w:left="1004"/>
        <w:jc w:val="both"/>
        <w:rPr>
          <w:rFonts w:ascii="Georgia" w:hAnsi="Georgia"/>
        </w:rPr>
      </w:pPr>
    </w:p>
    <w:p w14:paraId="7BF6D792" w14:textId="77777777" w:rsidR="00EA01F1" w:rsidRPr="00777B6E" w:rsidRDefault="00EA01F1" w:rsidP="004156AA">
      <w:pPr>
        <w:pStyle w:val="Listaszerbekezds"/>
        <w:numPr>
          <w:ilvl w:val="0"/>
          <w:numId w:val="20"/>
        </w:numPr>
        <w:jc w:val="both"/>
        <w:rPr>
          <w:rFonts w:ascii="Georgia" w:hAnsi="Georgia"/>
        </w:rPr>
      </w:pPr>
      <w:r w:rsidRPr="00777B6E">
        <w:rPr>
          <w:rFonts w:ascii="Georgia" w:hAnsi="Georgia"/>
        </w:rPr>
        <w:t>A közbeszerzési eljárás során keletkezett dokumentációkban, továbbá az ajánlatban meghatározott műszaki, szakmai tartalom egymást kölcsönösen kiegészíti és magyarázza. Amennyiben a közbeszerzési eljárás során keletkezett dokumentációk, továbbá az ajánlatban meghatározott műszaki, szakmai tartalom eltérést, ellentmondást tartalmaz, akkor minden esetben a Megrendelő számára kedvezőbb megoldás az irányadó.</w:t>
      </w:r>
    </w:p>
    <w:p w14:paraId="1E754B10" w14:textId="77777777" w:rsidR="00C25485" w:rsidRPr="00777B6E" w:rsidRDefault="00C25485" w:rsidP="00EA01F1">
      <w:pPr>
        <w:rPr>
          <w:rFonts w:ascii="Georgia" w:hAnsi="Georgia"/>
          <w:b/>
          <w:szCs w:val="24"/>
          <w:highlight w:val="yellow"/>
        </w:rPr>
      </w:pPr>
    </w:p>
    <w:p w14:paraId="14CD6F98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777B6E">
        <w:rPr>
          <w:rFonts w:ascii="Georgia" w:hAnsi="Georgia"/>
          <w:b/>
          <w:szCs w:val="24"/>
          <w:u w:val="single"/>
        </w:rPr>
        <w:t>A szerződés tárgya</w:t>
      </w:r>
    </w:p>
    <w:p w14:paraId="283ED856" w14:textId="77777777" w:rsidR="00A930D3" w:rsidRPr="00777B6E" w:rsidRDefault="00A930D3" w:rsidP="00A930D3">
      <w:pPr>
        <w:ind w:left="567"/>
        <w:rPr>
          <w:rFonts w:ascii="Georgia" w:hAnsi="Georgia"/>
          <w:b/>
          <w:szCs w:val="24"/>
          <w:u w:val="single"/>
        </w:rPr>
      </w:pPr>
    </w:p>
    <w:p w14:paraId="0DFE24FA" w14:textId="16628E92" w:rsidR="00784D8C" w:rsidRPr="00777B6E" w:rsidRDefault="00AC3CE7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777B6E">
        <w:rPr>
          <w:rFonts w:ascii="Georgia" w:hAnsi="Georgia"/>
        </w:rPr>
        <w:t xml:space="preserve">A Vállalkozó elvégzi az Országház, az Országgyűlés Irodaháza és a Balassi Bálint utcai épület területén lévő hűtő-fűtő, légkezelő, szellőztető rendszerek, rendszer elemek, berendezések, és a működésükhöz kapcsolódó kiegészítők rendszeres karbantartását, az üzemképesség fenntartásához szükséges, és egyéb eseti hibák elhárítását, továbbá a Steindl Imre Program során létrejött vagy felújított létesítmények területén a garancia fenntartásához szükséges rendszeres karbantartási munkákat. </w:t>
      </w:r>
    </w:p>
    <w:p w14:paraId="69DD341B" w14:textId="020E28B2" w:rsidR="00AC3CE7" w:rsidRPr="00777B6E" w:rsidRDefault="00784D8C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777B6E">
        <w:rPr>
          <w:rFonts w:ascii="Georgia" w:hAnsi="Georgia"/>
        </w:rPr>
        <w:t xml:space="preserve">A </w:t>
      </w:r>
      <w:r w:rsidR="00AC3CE7" w:rsidRPr="00777B6E">
        <w:rPr>
          <w:rFonts w:ascii="Georgia" w:hAnsi="Georgia"/>
        </w:rPr>
        <w:t xml:space="preserve">Vállalkozó elvégzi a jogszabályoknak megfelelően az 1.1. pontban felsorolt létesítményekben üzemelő hűtőkörök </w:t>
      </w:r>
      <w:r w:rsidR="00C84853" w:rsidRPr="00777B6E">
        <w:rPr>
          <w:rFonts w:ascii="Georgia" w:hAnsi="Georgia" w:cs="Georgia"/>
          <w:bCs/>
        </w:rPr>
        <w:t xml:space="preserve">jogszabály szerinti </w:t>
      </w:r>
      <w:r w:rsidR="00AC3CE7" w:rsidRPr="00777B6E">
        <w:rPr>
          <w:rFonts w:ascii="Georgia" w:hAnsi="Georgia"/>
        </w:rPr>
        <w:t>kötelező szivárgás vizsgálatát, a vizsgálat eredményének joghatályos igazolását</w:t>
      </w:r>
      <w:r w:rsidR="00C84853" w:rsidRPr="00777B6E">
        <w:rPr>
          <w:rFonts w:ascii="Georgia" w:hAnsi="Georgia"/>
        </w:rPr>
        <w:t xml:space="preserve"> és </w:t>
      </w:r>
      <w:r w:rsidR="00C84853" w:rsidRPr="00777B6E">
        <w:rPr>
          <w:rFonts w:ascii="Georgia" w:hAnsi="Georgia" w:cs="Georgia"/>
          <w:bCs/>
        </w:rPr>
        <w:t>a vizsgálatok során felmerülő hibák javítását</w:t>
      </w:r>
      <w:r w:rsidR="00AC3CE7" w:rsidRPr="00777B6E">
        <w:rPr>
          <w:rFonts w:ascii="Georgia" w:hAnsi="Georgia"/>
        </w:rPr>
        <w:t>.</w:t>
      </w:r>
    </w:p>
    <w:p w14:paraId="6624CCDE" w14:textId="6ADB49B9" w:rsidR="00AC3CE7" w:rsidRPr="00777B6E" w:rsidRDefault="00AC3CE7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777B6E">
        <w:rPr>
          <w:rFonts w:ascii="Georgia" w:hAnsi="Georgia"/>
        </w:rPr>
        <w:t>A jelen szerződés műszaki tartalmát az 1. számú, a berendezések listáját, részletes díjtáblázatát</w:t>
      </w:r>
      <w:r w:rsidR="006C4822" w:rsidRPr="00777B6E">
        <w:rPr>
          <w:rFonts w:ascii="Georgia" w:hAnsi="Georgia"/>
        </w:rPr>
        <w:t xml:space="preserve"> és a munkavégzés gyakoriságát</w:t>
      </w:r>
      <w:r w:rsidRPr="00777B6E">
        <w:rPr>
          <w:rFonts w:ascii="Georgia" w:hAnsi="Georgia"/>
        </w:rPr>
        <w:t xml:space="preserve"> a 2. számú</w:t>
      </w:r>
      <w:r w:rsidR="006C4822" w:rsidRPr="00777B6E">
        <w:rPr>
          <w:rFonts w:ascii="Georgia" w:hAnsi="Georgia"/>
        </w:rPr>
        <w:t xml:space="preserve"> </w:t>
      </w:r>
      <w:r w:rsidRPr="00777B6E">
        <w:rPr>
          <w:rFonts w:ascii="Georgia" w:hAnsi="Georgia"/>
        </w:rPr>
        <w:t xml:space="preserve">melléklet tartalmazza. </w:t>
      </w:r>
      <w:r w:rsidR="006C4822" w:rsidRPr="00777B6E">
        <w:rPr>
          <w:rFonts w:ascii="Georgia" w:hAnsi="Georgia"/>
        </w:rPr>
        <w:t>A munkavégzés gyakorisága szempontjából az év kezdete a szerződéskötés időpontja, a munkavégzések időpontját</w:t>
      </w:r>
      <w:r w:rsidR="00C84853" w:rsidRPr="00777B6E">
        <w:rPr>
          <w:rFonts w:ascii="Georgia" w:hAnsi="Georgia"/>
        </w:rPr>
        <w:t xml:space="preserve"> a Vállalkozónak</w:t>
      </w:r>
      <w:r w:rsidR="006C4822" w:rsidRPr="00777B6E">
        <w:rPr>
          <w:rFonts w:ascii="Georgia" w:hAnsi="Georgia"/>
        </w:rPr>
        <w:t xml:space="preserve"> az előírt gyakoriság figyelembe vételével időarányosan kell meghatározni</w:t>
      </w:r>
      <w:r w:rsidR="00C84853" w:rsidRPr="00777B6E">
        <w:rPr>
          <w:rFonts w:ascii="Georgia" w:hAnsi="Georgia"/>
        </w:rPr>
        <w:t>a, és előzetesen egyeztetnie a Megrendelővel</w:t>
      </w:r>
      <w:r w:rsidR="006C4822" w:rsidRPr="00777B6E">
        <w:rPr>
          <w:rFonts w:ascii="Georgia" w:hAnsi="Georgia"/>
        </w:rPr>
        <w:t>.</w:t>
      </w:r>
    </w:p>
    <w:p w14:paraId="7474C136" w14:textId="77777777" w:rsidR="00C84853" w:rsidRPr="00777B6E" w:rsidRDefault="00C84853" w:rsidP="00AC3CE7">
      <w:pPr>
        <w:ind w:left="425"/>
        <w:rPr>
          <w:rFonts w:ascii="Georgia" w:hAnsi="Georgia"/>
          <w:szCs w:val="24"/>
        </w:rPr>
      </w:pPr>
    </w:p>
    <w:p w14:paraId="60BD032E" w14:textId="77777777" w:rsidR="00B8322C" w:rsidRPr="00777B6E" w:rsidRDefault="00B8322C" w:rsidP="00AC3CE7">
      <w:pPr>
        <w:ind w:left="425"/>
        <w:rPr>
          <w:rFonts w:ascii="Georgia" w:hAnsi="Georgia"/>
          <w:szCs w:val="24"/>
        </w:rPr>
      </w:pPr>
    </w:p>
    <w:p w14:paraId="4E2FE6A2" w14:textId="77777777" w:rsidR="00B8322C" w:rsidRPr="00777B6E" w:rsidRDefault="00B8322C" w:rsidP="00AC3CE7">
      <w:pPr>
        <w:ind w:left="425"/>
        <w:rPr>
          <w:rFonts w:ascii="Georgia" w:hAnsi="Georgia"/>
          <w:szCs w:val="24"/>
        </w:rPr>
      </w:pPr>
    </w:p>
    <w:p w14:paraId="1EAFB669" w14:textId="77777777" w:rsidR="00B8322C" w:rsidRPr="00777B6E" w:rsidRDefault="00B8322C" w:rsidP="00AC3CE7">
      <w:pPr>
        <w:ind w:left="425"/>
        <w:rPr>
          <w:rFonts w:ascii="Georgia" w:hAnsi="Georgia"/>
          <w:szCs w:val="24"/>
        </w:rPr>
      </w:pPr>
    </w:p>
    <w:p w14:paraId="1C125490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777B6E">
        <w:rPr>
          <w:rFonts w:ascii="Georgia" w:hAnsi="Georgia"/>
          <w:b/>
          <w:szCs w:val="24"/>
          <w:u w:val="single"/>
        </w:rPr>
        <w:lastRenderedPageBreak/>
        <w:t>A teljesítés helye</w:t>
      </w:r>
    </w:p>
    <w:p w14:paraId="0642E618" w14:textId="77777777" w:rsidR="00A930D3" w:rsidRPr="00777B6E" w:rsidRDefault="00A930D3" w:rsidP="00A930D3">
      <w:pPr>
        <w:ind w:left="567"/>
        <w:rPr>
          <w:rFonts w:ascii="Georgia" w:hAnsi="Georgia"/>
          <w:b/>
          <w:szCs w:val="24"/>
          <w:u w:val="single"/>
        </w:rPr>
      </w:pPr>
    </w:p>
    <w:p w14:paraId="3FEAA7FF" w14:textId="77777777" w:rsidR="00C45C37" w:rsidRPr="00777B6E" w:rsidRDefault="00C45C37" w:rsidP="00C45C37">
      <w:pPr>
        <w:ind w:left="567"/>
        <w:rPr>
          <w:rFonts w:ascii="Georgia" w:hAnsi="Georgia"/>
          <w:szCs w:val="24"/>
        </w:rPr>
      </w:pPr>
      <w:bookmarkStart w:id="5" w:name="_Toc332807078"/>
      <w:bookmarkStart w:id="6" w:name="_Toc332809106"/>
      <w:bookmarkStart w:id="7" w:name="_Toc332810160"/>
      <w:bookmarkStart w:id="8" w:name="_Toc332874972"/>
      <w:bookmarkStart w:id="9" w:name="_Toc398809944"/>
      <w:bookmarkStart w:id="10" w:name="_Toc398815808"/>
      <w:bookmarkStart w:id="11" w:name="_Toc398816129"/>
      <w:bookmarkStart w:id="12" w:name="_Toc398889650"/>
      <w:bookmarkStart w:id="13" w:name="_Toc332807077"/>
      <w:bookmarkStart w:id="14" w:name="_Toc332809105"/>
      <w:bookmarkStart w:id="15" w:name="_Toc332810159"/>
      <w:bookmarkStart w:id="16" w:name="_Toc332874971"/>
      <w:bookmarkStart w:id="17" w:name="_Toc398809943"/>
      <w:bookmarkStart w:id="18" w:name="_Toc398815807"/>
      <w:bookmarkStart w:id="19" w:name="_Toc398816128"/>
      <w:bookmarkStart w:id="20" w:name="_Toc398889649"/>
      <w:r w:rsidRPr="00777B6E">
        <w:rPr>
          <w:rFonts w:ascii="Georgia" w:hAnsi="Georgia"/>
          <w:szCs w:val="24"/>
        </w:rPr>
        <w:t>Országház, 1055 Budapest, Kossuth tér 1-3.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4F81C8A9" w14:textId="77777777" w:rsidR="00AC3CE7" w:rsidRPr="00777B6E" w:rsidRDefault="00AC3CE7" w:rsidP="00AC3CE7">
      <w:pPr>
        <w:ind w:left="567"/>
        <w:rPr>
          <w:rFonts w:ascii="Georgia" w:hAnsi="Georgia"/>
          <w:szCs w:val="24"/>
        </w:rPr>
      </w:pPr>
      <w:r w:rsidRPr="00777B6E">
        <w:rPr>
          <w:rFonts w:ascii="Georgia" w:hAnsi="Georgia"/>
          <w:szCs w:val="24"/>
        </w:rPr>
        <w:t>Országgyűlés Hivatala Irodaháza, 1054 Budapest, Széchenyi rkp. 19.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9D0FDB8" w14:textId="77777777" w:rsidR="00AC3CE7" w:rsidRPr="00777B6E" w:rsidRDefault="00AC3CE7" w:rsidP="00AC3CE7">
      <w:pPr>
        <w:ind w:left="567"/>
        <w:rPr>
          <w:rFonts w:ascii="Georgia" w:hAnsi="Georgia"/>
          <w:szCs w:val="24"/>
        </w:rPr>
      </w:pPr>
      <w:bookmarkStart w:id="21" w:name="_Toc332807079"/>
      <w:bookmarkStart w:id="22" w:name="_Toc332809107"/>
      <w:bookmarkStart w:id="23" w:name="_Toc332810161"/>
      <w:bookmarkStart w:id="24" w:name="_Toc332874973"/>
      <w:bookmarkStart w:id="25" w:name="_Toc398809945"/>
      <w:bookmarkStart w:id="26" w:name="_Toc398815809"/>
      <w:bookmarkStart w:id="27" w:name="_Toc398816130"/>
      <w:bookmarkStart w:id="28" w:name="_Toc398889651"/>
      <w:r w:rsidRPr="00777B6E">
        <w:rPr>
          <w:rFonts w:ascii="Georgia" w:hAnsi="Georgia"/>
          <w:szCs w:val="24"/>
        </w:rPr>
        <w:t>1055 Budapest, Balassi Bálint u. 1-3.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1D1D9B77" w14:textId="77777777" w:rsidR="005D6076" w:rsidRPr="00777B6E" w:rsidRDefault="005D6076" w:rsidP="00AC3CE7">
      <w:pPr>
        <w:pStyle w:val="Alcm"/>
        <w:numPr>
          <w:ilvl w:val="0"/>
          <w:numId w:val="0"/>
        </w:numPr>
        <w:spacing w:after="0"/>
        <w:ind w:left="357"/>
        <w:jc w:val="both"/>
        <w:rPr>
          <w:rFonts w:ascii="Georgia" w:hAnsi="Georgia"/>
          <w:szCs w:val="24"/>
        </w:rPr>
      </w:pPr>
    </w:p>
    <w:p w14:paraId="55F5A0A7" w14:textId="77777777" w:rsidR="00B8322C" w:rsidRPr="00777B6E" w:rsidRDefault="00B8322C" w:rsidP="00AC3CE7">
      <w:pPr>
        <w:pStyle w:val="Alcm"/>
        <w:numPr>
          <w:ilvl w:val="0"/>
          <w:numId w:val="0"/>
        </w:numPr>
        <w:spacing w:after="0"/>
        <w:ind w:left="357"/>
        <w:jc w:val="both"/>
        <w:rPr>
          <w:rFonts w:ascii="Georgia" w:hAnsi="Georgia"/>
          <w:szCs w:val="24"/>
        </w:rPr>
      </w:pPr>
    </w:p>
    <w:p w14:paraId="27528531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777B6E">
        <w:rPr>
          <w:rFonts w:ascii="Georgia" w:hAnsi="Georgia"/>
          <w:b/>
          <w:szCs w:val="24"/>
          <w:u w:val="single"/>
        </w:rPr>
        <w:t>A szerződés időtartama</w:t>
      </w:r>
    </w:p>
    <w:p w14:paraId="6ECFCEE9" w14:textId="77777777" w:rsidR="00820BEC" w:rsidRPr="00777B6E" w:rsidRDefault="00820BEC" w:rsidP="00820BEC">
      <w:pPr>
        <w:ind w:left="567"/>
        <w:rPr>
          <w:rFonts w:ascii="Georgia" w:hAnsi="Georgia"/>
          <w:szCs w:val="24"/>
        </w:rPr>
      </w:pPr>
    </w:p>
    <w:p w14:paraId="72503DB6" w14:textId="5B9EC93D" w:rsidR="00AC3CE7" w:rsidRPr="00777B6E" w:rsidRDefault="00AC3CE7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777B6E">
        <w:rPr>
          <w:rFonts w:ascii="Georgia" w:hAnsi="Georgia"/>
        </w:rPr>
        <w:t xml:space="preserve">Jelen szerződés </w:t>
      </w:r>
      <w:r w:rsidR="00826B78" w:rsidRPr="00777B6E">
        <w:rPr>
          <w:rFonts w:ascii="Georgia" w:hAnsi="Georgia"/>
        </w:rPr>
        <w:t>2016. december 1-től</w:t>
      </w:r>
      <w:r w:rsidRPr="00777B6E">
        <w:rPr>
          <w:rFonts w:ascii="Georgia" w:hAnsi="Georgia"/>
        </w:rPr>
        <w:t xml:space="preserve"> 201</w:t>
      </w:r>
      <w:r w:rsidR="00820BEC" w:rsidRPr="00777B6E">
        <w:rPr>
          <w:rFonts w:ascii="Georgia" w:hAnsi="Georgia"/>
        </w:rPr>
        <w:t>8</w:t>
      </w:r>
      <w:r w:rsidRPr="00777B6E">
        <w:rPr>
          <w:rFonts w:ascii="Georgia" w:hAnsi="Georgia"/>
        </w:rPr>
        <w:t xml:space="preserve">. </w:t>
      </w:r>
      <w:r w:rsidR="007E2E66" w:rsidRPr="00777B6E">
        <w:rPr>
          <w:rFonts w:ascii="Georgia" w:hAnsi="Georgia"/>
        </w:rPr>
        <w:t>november</w:t>
      </w:r>
      <w:r w:rsidRPr="00777B6E">
        <w:rPr>
          <w:rFonts w:ascii="Georgia" w:hAnsi="Georgia"/>
        </w:rPr>
        <w:t xml:space="preserve"> 3</w:t>
      </w:r>
      <w:r w:rsidR="0061640E" w:rsidRPr="00777B6E">
        <w:rPr>
          <w:rFonts w:ascii="Georgia" w:hAnsi="Georgia"/>
        </w:rPr>
        <w:t>0</w:t>
      </w:r>
      <w:r w:rsidRPr="00777B6E">
        <w:rPr>
          <w:rFonts w:ascii="Georgia" w:hAnsi="Georgia"/>
        </w:rPr>
        <w:t>.-ig hatályos.</w:t>
      </w:r>
    </w:p>
    <w:p w14:paraId="0B5C6A74" w14:textId="77777777" w:rsidR="00AC3CE7" w:rsidRPr="00777B6E" w:rsidRDefault="00AC3CE7" w:rsidP="00F8210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777B6E">
        <w:rPr>
          <w:rFonts w:ascii="Georgia" w:hAnsi="Georgia"/>
        </w:rPr>
        <w:t>Az 1.2 pontban rögzített tevékenység elvégzésének határideje: 201</w:t>
      </w:r>
      <w:r w:rsidR="005F7B71" w:rsidRPr="00777B6E">
        <w:rPr>
          <w:rFonts w:ascii="Georgia" w:hAnsi="Georgia"/>
        </w:rPr>
        <w:t xml:space="preserve">6. december </w:t>
      </w:r>
      <w:r w:rsidRPr="00777B6E">
        <w:rPr>
          <w:rFonts w:ascii="Georgia" w:hAnsi="Georgia"/>
        </w:rPr>
        <w:t>31.</w:t>
      </w:r>
    </w:p>
    <w:p w14:paraId="27EA5B1B" w14:textId="77777777" w:rsidR="0054417B" w:rsidRPr="00777B6E" w:rsidRDefault="0054417B" w:rsidP="0054417B">
      <w:pPr>
        <w:pStyle w:val="Listaszerbekezds"/>
        <w:ind w:left="567"/>
        <w:jc w:val="both"/>
        <w:rPr>
          <w:rFonts w:ascii="Georgia" w:hAnsi="Georgia"/>
        </w:rPr>
      </w:pPr>
    </w:p>
    <w:p w14:paraId="4B20FD96" w14:textId="77777777" w:rsidR="00B8322C" w:rsidRPr="00777B6E" w:rsidRDefault="00B8322C" w:rsidP="0054417B">
      <w:pPr>
        <w:pStyle w:val="Listaszerbekezds"/>
        <w:ind w:left="567"/>
        <w:jc w:val="both"/>
        <w:rPr>
          <w:rFonts w:ascii="Georgia" w:hAnsi="Georgia"/>
        </w:rPr>
      </w:pPr>
    </w:p>
    <w:p w14:paraId="64B5EEF3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</w:rPr>
      </w:pPr>
      <w:r w:rsidRPr="00777B6E">
        <w:rPr>
          <w:rFonts w:ascii="Georgia" w:hAnsi="Georgia"/>
          <w:b/>
          <w:szCs w:val="24"/>
          <w:u w:val="single"/>
        </w:rPr>
        <w:t>Vállalkozási díj</w:t>
      </w:r>
    </w:p>
    <w:p w14:paraId="329CDFCE" w14:textId="77777777" w:rsidR="00A930D3" w:rsidRPr="00777B6E" w:rsidRDefault="00A930D3" w:rsidP="00A930D3">
      <w:pPr>
        <w:ind w:left="567"/>
        <w:rPr>
          <w:rFonts w:ascii="Georgia" w:hAnsi="Georgia"/>
          <w:b/>
          <w:szCs w:val="24"/>
          <w:u w:val="single"/>
        </w:rPr>
      </w:pPr>
    </w:p>
    <w:p w14:paraId="4742C185" w14:textId="029B1F09" w:rsidR="00AC3CE7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777B6E">
        <w:rPr>
          <w:rFonts w:ascii="Georgia" w:hAnsi="Georgia"/>
        </w:rPr>
        <w:t xml:space="preserve">A rendelkezésre álló keretösszeg </w:t>
      </w:r>
      <w:r w:rsidR="00C45C37" w:rsidRPr="00777B6E">
        <w:rPr>
          <w:rFonts w:ascii="Georgia" w:hAnsi="Georgia"/>
        </w:rPr>
        <w:t>60.000.000</w:t>
      </w:r>
      <w:r w:rsidRPr="00777B6E">
        <w:rPr>
          <w:rFonts w:ascii="Georgia" w:hAnsi="Georgia"/>
        </w:rPr>
        <w:t>.- Ft + ÁFA, amely keretösszeg erejéig teljesíthető kifizetés</w:t>
      </w:r>
      <w:r w:rsidR="000E71F8" w:rsidRPr="00777B6E">
        <w:rPr>
          <w:rFonts w:ascii="Georgia" w:hAnsi="Georgia"/>
        </w:rPr>
        <w:t xml:space="preserve"> </w:t>
      </w:r>
      <w:ins w:id="29" w:author="Modositas" w:date="2016-11-07T11:08:00Z">
        <w:r w:rsidR="000E71F8" w:rsidRPr="00777B6E">
          <w:rPr>
            <w:rFonts w:ascii="Georgia" w:hAnsi="Georgia"/>
          </w:rPr>
          <w:t>a</w:t>
        </w:r>
        <w:r w:rsidRPr="00777B6E">
          <w:rPr>
            <w:rFonts w:ascii="Georgia" w:hAnsi="Georgia"/>
          </w:rPr>
          <w:t xml:space="preserve"> </w:t>
        </w:r>
      </w:ins>
      <w:r w:rsidRPr="00777B6E">
        <w:rPr>
          <w:rFonts w:ascii="Georgia" w:hAnsi="Georgia"/>
        </w:rPr>
        <w:t>jelen szerződés alapján.</w:t>
      </w:r>
    </w:p>
    <w:p w14:paraId="22E0F54B" w14:textId="2801F693" w:rsidR="00225214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ins w:id="30" w:author="Modositas" w:date="2016-11-07T11:08:00Z"/>
          <w:rFonts w:ascii="Georgia" w:hAnsi="Georgia"/>
          <w:rPrChange w:id="31" w:author="Hajnalka" w:date="2016-11-07T11:09:00Z">
            <w:rPr>
              <w:ins w:id="32" w:author="Modositas" w:date="2016-11-07T11:08:00Z"/>
              <w:rFonts w:ascii="Georgia" w:hAnsi="Georgia"/>
            </w:rPr>
          </w:rPrChange>
        </w:rPr>
      </w:pPr>
      <w:bookmarkStart w:id="33" w:name="_Toc332807089"/>
      <w:r w:rsidRPr="00777B6E">
        <w:rPr>
          <w:rFonts w:ascii="Georgia" w:hAnsi="Georgia"/>
        </w:rPr>
        <w:t xml:space="preserve">Az 1.1. pontban meghatározott feladatok elvégzésének </w:t>
      </w:r>
      <w:r w:rsidR="00E46BE3" w:rsidRPr="00777B6E">
        <w:rPr>
          <w:rFonts w:ascii="Georgia" w:hAnsi="Georgia"/>
          <w:rPrChange w:id="34" w:author="Hajnalka" w:date="2016-11-07T11:09:00Z">
            <w:rPr>
              <w:rFonts w:ascii="Georgia" w:hAnsi="Georgia"/>
            </w:rPr>
          </w:rPrChange>
        </w:rPr>
        <w:t>munka</w:t>
      </w:r>
      <w:r w:rsidRPr="00777B6E">
        <w:rPr>
          <w:rFonts w:ascii="Georgia" w:hAnsi="Georgia"/>
          <w:rPrChange w:id="35" w:author="Hajnalka" w:date="2016-11-07T11:09:00Z">
            <w:rPr>
              <w:rFonts w:ascii="Georgia" w:hAnsi="Georgia"/>
            </w:rPr>
          </w:rPrChange>
        </w:rPr>
        <w:t xml:space="preserve">díja: </w:t>
      </w:r>
      <w:del w:id="36" w:author="Modositas" w:date="2016-11-07T11:08:00Z">
        <w:r w:rsidR="00E46BE3" w:rsidRPr="00777B6E">
          <w:rPr>
            <w:rFonts w:ascii="Georgia" w:hAnsi="Georgia"/>
            <w:rPrChange w:id="37" w:author="Hajnalka" w:date="2016-11-07T11:09:00Z">
              <w:rPr>
                <w:rFonts w:ascii="Georgia" w:hAnsi="Georgia"/>
              </w:rPr>
            </w:rPrChange>
          </w:rPr>
          <w:delText>………………………..</w:delText>
        </w:r>
        <w:r w:rsidR="00784D8C" w:rsidRPr="00777B6E">
          <w:rPr>
            <w:rFonts w:ascii="Georgia" w:hAnsi="Georgia"/>
            <w:rPrChange w:id="38" w:author="Hajnalka" w:date="2016-11-07T11:09:00Z">
              <w:rPr>
                <w:rFonts w:ascii="Georgia" w:hAnsi="Georgia"/>
              </w:rPr>
            </w:rPrChange>
          </w:rPr>
          <w:delText xml:space="preserve">.- </w:delText>
        </w:r>
        <w:r w:rsidRPr="00777B6E">
          <w:rPr>
            <w:rFonts w:ascii="Georgia" w:hAnsi="Georgia"/>
            <w:rPrChange w:id="39" w:author="Hajnalka" w:date="2016-11-07T11:09:00Z">
              <w:rPr>
                <w:rFonts w:ascii="Georgia" w:hAnsi="Georgia"/>
              </w:rPr>
            </w:rPrChange>
          </w:rPr>
          <w:delText xml:space="preserve">Ft + ÁFA/hó, </w:delText>
        </w:r>
      </w:del>
      <w:r w:rsidR="00E46BE3" w:rsidRPr="00777B6E">
        <w:rPr>
          <w:rFonts w:ascii="Georgia" w:hAnsi="Georgia"/>
          <w:rPrChange w:id="40" w:author="Hajnalka" w:date="2016-11-07T11:09:00Z">
            <w:rPr>
              <w:rFonts w:ascii="Georgia" w:hAnsi="Georgia"/>
            </w:rPr>
          </w:rPrChange>
        </w:rPr>
        <w:t>a szerződés teljesítéséne</w:t>
      </w:r>
      <w:r w:rsidR="00E33ACD" w:rsidRPr="00777B6E">
        <w:rPr>
          <w:rFonts w:ascii="Georgia" w:hAnsi="Georgia"/>
          <w:rPrChange w:id="41" w:author="Hajnalka" w:date="2016-11-07T11:09:00Z">
            <w:rPr>
              <w:rFonts w:ascii="Georgia" w:hAnsi="Georgia"/>
            </w:rPr>
          </w:rPrChange>
        </w:rPr>
        <w:t>k</w:t>
      </w:r>
      <w:r w:rsidR="00E46BE3" w:rsidRPr="00777B6E">
        <w:rPr>
          <w:rFonts w:ascii="Georgia" w:hAnsi="Georgia"/>
          <w:rPrChange w:id="42" w:author="Hajnalka" w:date="2016-11-07T11:09:00Z">
            <w:rPr>
              <w:rFonts w:ascii="Georgia" w:hAnsi="Georgia"/>
            </w:rPr>
          </w:rPrChange>
        </w:rPr>
        <w:t xml:space="preserve"> teljes időtartamára mindösszesen  ………………………….</w:t>
      </w:r>
      <w:r w:rsidR="00784D8C" w:rsidRPr="00777B6E">
        <w:rPr>
          <w:rFonts w:ascii="Georgia" w:hAnsi="Georgia"/>
          <w:rPrChange w:id="43" w:author="Hajnalka" w:date="2016-11-07T11:09:00Z">
            <w:rPr>
              <w:rFonts w:ascii="Georgia" w:hAnsi="Georgia"/>
            </w:rPr>
          </w:rPrChange>
        </w:rPr>
        <w:t xml:space="preserve">.- </w:t>
      </w:r>
      <w:ins w:id="44" w:author="Modositas" w:date="2016-11-07T11:08:00Z">
        <w:r w:rsidR="00784D8C" w:rsidRPr="00777B6E">
          <w:rPr>
            <w:rFonts w:ascii="Georgia" w:hAnsi="Georgia"/>
            <w:rPrChange w:id="45" w:author="Hajnalka" w:date="2016-11-07T11:09:00Z">
              <w:rPr>
                <w:rFonts w:ascii="Georgia" w:hAnsi="Georgia"/>
              </w:rPr>
            </w:rPrChange>
          </w:rPr>
          <w:t xml:space="preserve">Ft </w:t>
        </w:r>
        <w:r w:rsidRPr="00777B6E">
          <w:rPr>
            <w:rFonts w:ascii="Georgia" w:hAnsi="Georgia"/>
            <w:rPrChange w:id="46" w:author="Hajnalka" w:date="2016-11-07T11:09:00Z">
              <w:rPr>
                <w:rFonts w:ascii="Georgia" w:hAnsi="Georgia"/>
              </w:rPr>
            </w:rPrChange>
          </w:rPr>
          <w:t>+ ÁFA</w:t>
        </w:r>
        <w:r w:rsidR="00566F7C" w:rsidRPr="00777B6E">
          <w:rPr>
            <w:rFonts w:ascii="Georgia" w:hAnsi="Georgia"/>
            <w:rPrChange w:id="47" w:author="Hajnalka" w:date="2016-11-07T11:09:00Z">
              <w:rPr>
                <w:rFonts w:ascii="Georgia" w:hAnsi="Georgia"/>
              </w:rPr>
            </w:rPrChange>
          </w:rPr>
          <w:t xml:space="preserve">/24 hó, azaz ………………………...- </w:t>
        </w:r>
      </w:ins>
      <w:r w:rsidR="00566F7C" w:rsidRPr="00777B6E">
        <w:rPr>
          <w:rFonts w:ascii="Georgia" w:hAnsi="Georgia"/>
          <w:rPrChange w:id="48" w:author="Hajnalka" w:date="2016-11-07T11:09:00Z">
            <w:rPr>
              <w:rFonts w:ascii="Georgia" w:hAnsi="Georgia"/>
            </w:rPr>
          </w:rPrChange>
        </w:rPr>
        <w:t>Ft + ÁFA</w:t>
      </w:r>
      <w:ins w:id="49" w:author="Modositas" w:date="2016-11-07T11:08:00Z">
        <w:r w:rsidR="00566F7C" w:rsidRPr="00777B6E">
          <w:rPr>
            <w:rFonts w:ascii="Georgia" w:hAnsi="Georgia"/>
            <w:rPrChange w:id="50" w:author="Hajnalka" w:date="2016-11-07T11:09:00Z">
              <w:rPr>
                <w:rFonts w:ascii="Georgia" w:hAnsi="Georgia"/>
              </w:rPr>
            </w:rPrChange>
          </w:rPr>
          <w:t>/hó</w:t>
        </w:r>
        <w:r w:rsidR="00225214" w:rsidRPr="00777B6E">
          <w:rPr>
            <w:rFonts w:ascii="Georgia" w:hAnsi="Georgia"/>
            <w:rPrChange w:id="51" w:author="Hajnalka" w:date="2016-11-07T11:09:00Z">
              <w:rPr>
                <w:rFonts w:ascii="Georgia" w:hAnsi="Georgia"/>
              </w:rPr>
            </w:rPrChange>
          </w:rPr>
          <w:t xml:space="preserve"> a következők szerint:</w:t>
        </w:r>
      </w:ins>
    </w:p>
    <w:p w14:paraId="0525B02E" w14:textId="77777777" w:rsidR="00566F7C" w:rsidRPr="00777B6E" w:rsidRDefault="00566F7C" w:rsidP="00566F7C">
      <w:pPr>
        <w:pStyle w:val="Listaszerbekezds"/>
        <w:ind w:left="1276"/>
        <w:jc w:val="both"/>
        <w:rPr>
          <w:ins w:id="52" w:author="Modositas" w:date="2016-11-07T11:08:00Z"/>
          <w:rFonts w:ascii="Georgia" w:hAnsi="Georgia"/>
          <w:rPrChange w:id="53" w:author="Hajnalka" w:date="2016-11-07T11:09:00Z">
            <w:rPr>
              <w:ins w:id="54" w:author="Modositas" w:date="2016-11-07T11:08:00Z"/>
              <w:rFonts w:ascii="Georgia" w:hAnsi="Georgia"/>
            </w:rPr>
          </w:rPrChange>
        </w:rPr>
      </w:pPr>
    </w:p>
    <w:tbl>
      <w:tblPr>
        <w:tblStyle w:val="Rcsostblzat"/>
        <w:tblW w:w="0" w:type="auto"/>
        <w:tblInd w:w="1276" w:type="dxa"/>
        <w:tblLook w:val="04A0" w:firstRow="1" w:lastRow="0" w:firstColumn="1" w:lastColumn="0" w:noHBand="0" w:noVBand="1"/>
      </w:tblPr>
      <w:tblGrid>
        <w:gridCol w:w="4023"/>
        <w:gridCol w:w="3763"/>
      </w:tblGrid>
      <w:tr w:rsidR="00566F7C" w:rsidRPr="00777B6E" w14:paraId="78975913" w14:textId="77777777" w:rsidTr="00566F7C">
        <w:trPr>
          <w:ins w:id="55" w:author="Modositas" w:date="2016-11-07T11:08:00Z"/>
        </w:trPr>
        <w:tc>
          <w:tcPr>
            <w:tcW w:w="4531" w:type="dxa"/>
          </w:tcPr>
          <w:p w14:paraId="56FDBD9B" w14:textId="09F87171" w:rsidR="00566F7C" w:rsidRPr="00777B6E" w:rsidRDefault="00E238E4" w:rsidP="00E238E4">
            <w:pPr>
              <w:pStyle w:val="Listaszerbekezds"/>
              <w:ind w:left="0"/>
              <w:jc w:val="center"/>
              <w:rPr>
                <w:ins w:id="56" w:author="Modositas" w:date="2016-11-07T11:08:00Z"/>
                <w:rFonts w:ascii="Georgia" w:hAnsi="Georgia"/>
              </w:rPr>
            </w:pPr>
            <w:bookmarkStart w:id="57" w:name="_GoBack" w:colFirst="0" w:colLast="2"/>
            <w:ins w:id="58" w:author="Modositas" w:date="2016-11-07T11:08:00Z">
              <w:r w:rsidRPr="00777B6E">
                <w:rPr>
                  <w:rFonts w:ascii="Georgia" w:hAnsi="Georgia"/>
                </w:rPr>
                <w:t>Részterület m</w:t>
              </w:r>
              <w:r w:rsidR="00566F7C" w:rsidRPr="00777B6E">
                <w:rPr>
                  <w:rFonts w:ascii="Georgia" w:hAnsi="Georgia"/>
                </w:rPr>
                <w:t>egnevezés</w:t>
              </w:r>
              <w:r w:rsidRPr="00777B6E">
                <w:rPr>
                  <w:rFonts w:ascii="Georgia" w:hAnsi="Georgia"/>
                </w:rPr>
                <w:t>e</w:t>
              </w:r>
            </w:ins>
          </w:p>
        </w:tc>
        <w:tc>
          <w:tcPr>
            <w:tcW w:w="4531" w:type="dxa"/>
          </w:tcPr>
          <w:p w14:paraId="5F5FC863" w14:textId="021FA917" w:rsidR="00566F7C" w:rsidRPr="00777B6E" w:rsidRDefault="005A720C" w:rsidP="005A720C">
            <w:pPr>
              <w:pStyle w:val="Listaszerbekezds"/>
              <w:ind w:left="0"/>
              <w:jc w:val="center"/>
              <w:rPr>
                <w:ins w:id="59" w:author="Modositas" w:date="2016-11-07T11:08:00Z"/>
                <w:rFonts w:ascii="Georgia" w:hAnsi="Georgia"/>
              </w:rPr>
            </w:pPr>
            <w:ins w:id="60" w:author="Modositas" w:date="2016-11-07T11:08:00Z">
              <w:r w:rsidRPr="00777B6E">
                <w:rPr>
                  <w:rFonts w:ascii="Georgia" w:hAnsi="Georgia"/>
                </w:rPr>
                <w:t>Nettó h</w:t>
              </w:r>
              <w:r w:rsidR="00566F7C" w:rsidRPr="00777B6E">
                <w:rPr>
                  <w:rFonts w:ascii="Georgia" w:hAnsi="Georgia"/>
                </w:rPr>
                <w:t>avi díj</w:t>
              </w:r>
              <w:r w:rsidR="000A29C6" w:rsidRPr="00777B6E">
                <w:rPr>
                  <w:rFonts w:ascii="Georgia" w:hAnsi="Georgia"/>
                </w:rPr>
                <w:t xml:space="preserve"> (Ft)</w:t>
              </w:r>
            </w:ins>
          </w:p>
        </w:tc>
      </w:tr>
      <w:bookmarkEnd w:id="57"/>
      <w:tr w:rsidR="00566F7C" w:rsidRPr="00777B6E" w14:paraId="2C9915F1" w14:textId="77777777" w:rsidTr="00566F7C">
        <w:trPr>
          <w:ins w:id="61" w:author="Modositas" w:date="2016-11-07T11:08:00Z"/>
        </w:trPr>
        <w:tc>
          <w:tcPr>
            <w:tcW w:w="4531" w:type="dxa"/>
          </w:tcPr>
          <w:p w14:paraId="6141294F" w14:textId="2811FBCB" w:rsidR="00566F7C" w:rsidRPr="00777B6E" w:rsidRDefault="00566F7C" w:rsidP="00566F7C">
            <w:pPr>
              <w:pStyle w:val="Listaszerbekezds"/>
              <w:ind w:left="0"/>
              <w:jc w:val="both"/>
              <w:rPr>
                <w:ins w:id="62" w:author="Modositas" w:date="2016-11-07T11:08:00Z"/>
                <w:rFonts w:ascii="Georgia" w:hAnsi="Georgia"/>
              </w:rPr>
            </w:pPr>
            <w:ins w:id="63" w:author="Modositas" w:date="2016-11-07T11:08:00Z">
              <w:r w:rsidRPr="00777B6E">
                <w:rPr>
                  <w:rFonts w:ascii="Georgia" w:hAnsi="Georgia"/>
                </w:rPr>
                <w:t>Irodaház</w:t>
              </w:r>
            </w:ins>
          </w:p>
        </w:tc>
        <w:tc>
          <w:tcPr>
            <w:tcW w:w="4531" w:type="dxa"/>
          </w:tcPr>
          <w:p w14:paraId="1BDA9BD6" w14:textId="77777777" w:rsidR="00566F7C" w:rsidRPr="00777B6E" w:rsidRDefault="00566F7C" w:rsidP="000A29C6">
            <w:pPr>
              <w:pStyle w:val="Listaszerbekezds"/>
              <w:ind w:left="0"/>
              <w:jc w:val="right"/>
              <w:rPr>
                <w:ins w:id="64" w:author="Modositas" w:date="2016-11-07T11:08:00Z"/>
                <w:rFonts w:ascii="Georgia" w:hAnsi="Georgia"/>
              </w:rPr>
            </w:pPr>
          </w:p>
        </w:tc>
      </w:tr>
      <w:tr w:rsidR="00566F7C" w:rsidRPr="00777B6E" w14:paraId="62F9955B" w14:textId="77777777" w:rsidTr="00566F7C">
        <w:trPr>
          <w:ins w:id="65" w:author="Modositas" w:date="2016-11-07T11:08:00Z"/>
        </w:trPr>
        <w:tc>
          <w:tcPr>
            <w:tcW w:w="4531" w:type="dxa"/>
          </w:tcPr>
          <w:p w14:paraId="07EB970B" w14:textId="326CEE1C" w:rsidR="00566F7C" w:rsidRPr="00777B6E" w:rsidRDefault="00566F7C" w:rsidP="00566F7C">
            <w:pPr>
              <w:pStyle w:val="Listaszerbekezds"/>
              <w:ind w:left="0"/>
              <w:jc w:val="both"/>
              <w:rPr>
                <w:ins w:id="66" w:author="Modositas" w:date="2016-11-07T11:08:00Z"/>
                <w:rFonts w:ascii="Georgia" w:hAnsi="Georgia"/>
              </w:rPr>
            </w:pPr>
            <w:ins w:id="67" w:author="Modositas" w:date="2016-11-07T11:08:00Z">
              <w:r w:rsidRPr="00777B6E">
                <w:rPr>
                  <w:rFonts w:ascii="Georgia" w:hAnsi="Georgia"/>
                </w:rPr>
                <w:t>Balassi B. utcai épület</w:t>
              </w:r>
            </w:ins>
          </w:p>
        </w:tc>
        <w:tc>
          <w:tcPr>
            <w:tcW w:w="4531" w:type="dxa"/>
          </w:tcPr>
          <w:p w14:paraId="740E4853" w14:textId="77777777" w:rsidR="00566F7C" w:rsidRPr="00777B6E" w:rsidRDefault="00566F7C" w:rsidP="000A29C6">
            <w:pPr>
              <w:pStyle w:val="Listaszerbekezds"/>
              <w:ind w:left="0"/>
              <w:jc w:val="right"/>
              <w:rPr>
                <w:ins w:id="68" w:author="Modositas" w:date="2016-11-07T11:08:00Z"/>
                <w:rFonts w:ascii="Georgia" w:hAnsi="Georgia"/>
              </w:rPr>
            </w:pPr>
          </w:p>
        </w:tc>
      </w:tr>
      <w:tr w:rsidR="00566F7C" w:rsidRPr="00777B6E" w14:paraId="056F2F29" w14:textId="77777777" w:rsidTr="00566F7C">
        <w:trPr>
          <w:ins w:id="69" w:author="Modositas" w:date="2016-11-07T11:08:00Z"/>
        </w:trPr>
        <w:tc>
          <w:tcPr>
            <w:tcW w:w="4531" w:type="dxa"/>
          </w:tcPr>
          <w:p w14:paraId="1BE3B1FB" w14:textId="48A14B01" w:rsidR="00566F7C" w:rsidRPr="00777B6E" w:rsidRDefault="00566F7C" w:rsidP="00566F7C">
            <w:pPr>
              <w:pStyle w:val="Listaszerbekezds"/>
              <w:ind w:left="0"/>
              <w:jc w:val="both"/>
              <w:rPr>
                <w:ins w:id="70" w:author="Modositas" w:date="2016-11-07T11:08:00Z"/>
                <w:rFonts w:ascii="Georgia" w:hAnsi="Georgia"/>
              </w:rPr>
            </w:pPr>
            <w:ins w:id="71" w:author="Modositas" w:date="2016-11-07T11:08:00Z">
              <w:r w:rsidRPr="00777B6E">
                <w:rPr>
                  <w:rFonts w:ascii="Georgia" w:hAnsi="Georgia"/>
                </w:rPr>
                <w:t>Országház</w:t>
              </w:r>
            </w:ins>
          </w:p>
        </w:tc>
        <w:tc>
          <w:tcPr>
            <w:tcW w:w="4531" w:type="dxa"/>
          </w:tcPr>
          <w:p w14:paraId="092FAF92" w14:textId="77777777" w:rsidR="00566F7C" w:rsidRPr="00777B6E" w:rsidRDefault="00566F7C" w:rsidP="000A29C6">
            <w:pPr>
              <w:pStyle w:val="Listaszerbekezds"/>
              <w:ind w:left="0"/>
              <w:jc w:val="right"/>
              <w:rPr>
                <w:ins w:id="72" w:author="Modositas" w:date="2016-11-07T11:08:00Z"/>
                <w:rFonts w:ascii="Georgia" w:hAnsi="Georgia"/>
              </w:rPr>
            </w:pPr>
          </w:p>
        </w:tc>
      </w:tr>
      <w:tr w:rsidR="00566F7C" w:rsidRPr="00777B6E" w14:paraId="5A6C15DC" w14:textId="77777777" w:rsidTr="00566F7C">
        <w:trPr>
          <w:ins w:id="73" w:author="Modositas" w:date="2016-11-07T11:08:00Z"/>
        </w:trPr>
        <w:tc>
          <w:tcPr>
            <w:tcW w:w="4531" w:type="dxa"/>
          </w:tcPr>
          <w:p w14:paraId="1570F770" w14:textId="4E2F9AAA" w:rsidR="00566F7C" w:rsidRPr="00777B6E" w:rsidRDefault="00566F7C" w:rsidP="00566F7C">
            <w:pPr>
              <w:pStyle w:val="Listaszerbekezds"/>
              <w:ind w:left="0"/>
              <w:jc w:val="both"/>
              <w:rPr>
                <w:ins w:id="74" w:author="Modositas" w:date="2016-11-07T11:08:00Z"/>
                <w:rFonts w:ascii="Georgia" w:hAnsi="Georgia"/>
              </w:rPr>
            </w:pPr>
            <w:ins w:id="75" w:author="Modositas" w:date="2016-11-07T11:08:00Z">
              <w:r w:rsidRPr="00777B6E">
                <w:rPr>
                  <w:rFonts w:ascii="Georgia" w:hAnsi="Georgia"/>
                </w:rPr>
                <w:t>Látogatóközpont</w:t>
              </w:r>
              <w:r w:rsidR="00D879F6" w:rsidRPr="00777B6E">
                <w:rPr>
                  <w:rFonts w:ascii="Georgia" w:hAnsi="Georgia"/>
                </w:rPr>
                <w:t>, mélygarázs</w:t>
              </w:r>
            </w:ins>
          </w:p>
        </w:tc>
        <w:tc>
          <w:tcPr>
            <w:tcW w:w="4531" w:type="dxa"/>
          </w:tcPr>
          <w:p w14:paraId="29D1385D" w14:textId="77777777" w:rsidR="00566F7C" w:rsidRPr="00777B6E" w:rsidRDefault="00566F7C" w:rsidP="000A29C6">
            <w:pPr>
              <w:pStyle w:val="Listaszerbekezds"/>
              <w:ind w:left="0"/>
              <w:jc w:val="right"/>
              <w:rPr>
                <w:ins w:id="76" w:author="Modositas" w:date="2016-11-07T11:08:00Z"/>
                <w:rFonts w:ascii="Georgia" w:hAnsi="Georgia"/>
                <w:rPrChange w:id="77" w:author="Hajnalka" w:date="2016-11-07T11:09:00Z">
                  <w:rPr>
                    <w:ins w:id="78" w:author="Modositas" w:date="2016-11-07T11:08:00Z"/>
                    <w:rFonts w:ascii="Georgia" w:hAnsi="Georgia"/>
                  </w:rPr>
                </w:rPrChange>
              </w:rPr>
            </w:pPr>
          </w:p>
        </w:tc>
      </w:tr>
    </w:tbl>
    <w:p w14:paraId="6706E36E" w14:textId="3311D23C" w:rsidR="00AC3CE7" w:rsidRPr="00777B6E" w:rsidRDefault="00AC3CE7" w:rsidP="00777B6E">
      <w:pPr>
        <w:pStyle w:val="Listaszerbekezds"/>
        <w:ind w:left="1276"/>
        <w:jc w:val="both"/>
        <w:rPr>
          <w:rFonts w:ascii="Georgia" w:hAnsi="Georgia"/>
        </w:rPr>
      </w:pPr>
    </w:p>
    <w:p w14:paraId="0E4FE42E" w14:textId="77777777" w:rsidR="00AC3CE7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9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</w:rPr>
        <w:t xml:space="preserve">Az 1.2. pontban foglaltak elvégzésének díja összesen: </w:t>
      </w:r>
      <w:r w:rsidR="00E33ACD" w:rsidRPr="00777B6E">
        <w:rPr>
          <w:rFonts w:ascii="Georgia" w:hAnsi="Georgia"/>
        </w:rPr>
        <w:t>…………...</w:t>
      </w:r>
      <w:r w:rsidRPr="00777B6E">
        <w:rPr>
          <w:rFonts w:ascii="Georgia" w:hAnsi="Georgia"/>
        </w:rPr>
        <w:t>.</w:t>
      </w:r>
      <w:r w:rsidR="00DB3A0F" w:rsidRPr="00777B6E">
        <w:rPr>
          <w:rFonts w:ascii="Georgia" w:hAnsi="Georgia"/>
        </w:rPr>
        <w:t>-</w:t>
      </w:r>
      <w:r w:rsidRPr="00777B6E">
        <w:rPr>
          <w:rFonts w:ascii="Georgia" w:hAnsi="Georgia"/>
          <w:rPrChange w:id="80" w:author="Hajnalka" w:date="2016-11-07T11:09:00Z">
            <w:rPr>
              <w:rFonts w:ascii="Georgia" w:hAnsi="Georgia"/>
            </w:rPr>
          </w:rPrChange>
        </w:rPr>
        <w:t xml:space="preserve"> Ft + ÁFA.</w:t>
      </w:r>
    </w:p>
    <w:p w14:paraId="29F17DCC" w14:textId="120C0B01" w:rsidR="00AC3CE7" w:rsidRPr="00777B6E" w:rsidRDefault="00AC3CE7" w:rsidP="001434ED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81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82" w:author="Hajnalka" w:date="2016-11-07T11:09:00Z">
            <w:rPr>
              <w:rFonts w:ascii="Georgia" w:hAnsi="Georgia"/>
            </w:rPr>
          </w:rPrChange>
        </w:rPr>
        <w:t xml:space="preserve">Az 1.1. pontban meghatározott szolgáltatások anyagköltsége a 4.1. pontban feltüntetett keretösszeg terhére számolható el, legfeljebb összesen </w:t>
      </w:r>
      <w:r w:rsidR="0087377D" w:rsidRPr="00777B6E">
        <w:rPr>
          <w:rFonts w:ascii="Georgia" w:hAnsi="Georgia"/>
          <w:rPrChange w:id="83" w:author="Hajnalka" w:date="2016-11-07T11:09:00Z">
            <w:rPr>
              <w:rFonts w:ascii="Georgia" w:hAnsi="Georgia"/>
            </w:rPr>
          </w:rPrChange>
        </w:rPr>
        <w:t>………………………</w:t>
      </w:r>
      <w:r w:rsidRPr="00777B6E">
        <w:rPr>
          <w:rFonts w:ascii="Georgia" w:hAnsi="Georgia"/>
          <w:rPrChange w:id="84" w:author="Hajnalka" w:date="2016-11-07T11:09:00Z">
            <w:rPr>
              <w:rFonts w:ascii="Georgia" w:hAnsi="Georgia"/>
            </w:rPr>
          </w:rPrChange>
        </w:rPr>
        <w:t xml:space="preserve">.- Ft + ÁFA értékben. Anyagköltségként kizárólag a teljesítés igazoláson igazolt anyagok, alkatrészek és termékek költsége számolható el. A beépítésre kerülő, alkalmanként </w:t>
      </w:r>
      <w:del w:id="85" w:author="Modositas" w:date="2016-11-07T11:08:00Z">
        <w:r w:rsidRPr="00777B6E">
          <w:rPr>
            <w:rFonts w:ascii="Georgia" w:hAnsi="Georgia"/>
            <w:rPrChange w:id="86" w:author="Hajnalka" w:date="2016-11-07T11:09:00Z">
              <w:rPr>
                <w:rFonts w:ascii="Georgia" w:hAnsi="Georgia"/>
              </w:rPr>
            </w:rPrChange>
          </w:rPr>
          <w:delText>nettó</w:delText>
        </w:r>
      </w:del>
      <w:ins w:id="87" w:author="Modositas" w:date="2016-11-07T11:08:00Z">
        <w:r w:rsidR="006A7F79" w:rsidRPr="00777B6E">
          <w:rPr>
            <w:rFonts w:ascii="Georgia" w:hAnsi="Georgia"/>
            <w:rPrChange w:id="88" w:author="Hajnalka" w:date="2016-11-07T11:09:00Z">
              <w:rPr>
                <w:rFonts w:ascii="Georgia" w:hAnsi="Georgia"/>
              </w:rPr>
            </w:rPrChange>
          </w:rPr>
          <w:t>bruttó</w:t>
        </w:r>
      </w:ins>
      <w:r w:rsidR="006A7F79" w:rsidRPr="00777B6E">
        <w:rPr>
          <w:rFonts w:ascii="Georgia" w:hAnsi="Georgia"/>
          <w:rPrChange w:id="89" w:author="Hajnalka" w:date="2016-11-07T11:09:00Z">
            <w:rPr>
              <w:rFonts w:ascii="Georgia" w:hAnsi="Georgia"/>
            </w:rPr>
          </w:rPrChange>
        </w:rPr>
        <w:t xml:space="preserve"> </w:t>
      </w:r>
      <w:r w:rsidR="001434ED" w:rsidRPr="00777B6E">
        <w:rPr>
          <w:rFonts w:ascii="Georgia" w:hAnsi="Georgia"/>
          <w:rPrChange w:id="90" w:author="Hajnalka" w:date="2016-11-07T11:09:00Z">
            <w:rPr>
              <w:rFonts w:ascii="Georgia" w:hAnsi="Georgia"/>
            </w:rPr>
          </w:rPrChange>
        </w:rPr>
        <w:t>100</w:t>
      </w:r>
      <w:r w:rsidRPr="00777B6E">
        <w:rPr>
          <w:rFonts w:ascii="Georgia" w:hAnsi="Georgia"/>
          <w:rPrChange w:id="91" w:author="Hajnalka" w:date="2016-11-07T11:09:00Z">
            <w:rPr>
              <w:rFonts w:ascii="Georgia" w:hAnsi="Georgia"/>
            </w:rPr>
          </w:rPrChange>
        </w:rPr>
        <w:t xml:space="preserve">.000.-Ft értéket meghaladó anyagok, termékek és alkatrészek </w:t>
      </w:r>
      <w:r w:rsidR="0087377D" w:rsidRPr="00777B6E">
        <w:rPr>
          <w:rFonts w:ascii="Georgia" w:hAnsi="Georgia"/>
          <w:rPrChange w:id="92" w:author="Hajnalka" w:date="2016-11-07T11:09:00Z">
            <w:rPr>
              <w:rFonts w:ascii="Georgia" w:hAnsi="Georgia"/>
            </w:rPr>
          </w:rPrChange>
        </w:rPr>
        <w:t xml:space="preserve">felhasználása </w:t>
      </w:r>
      <w:r w:rsidRPr="00777B6E">
        <w:rPr>
          <w:rFonts w:ascii="Georgia" w:hAnsi="Georgia"/>
          <w:rPrChange w:id="93" w:author="Hajnalka" w:date="2016-11-07T11:09:00Z">
            <w:rPr>
              <w:rFonts w:ascii="Georgia" w:hAnsi="Georgia"/>
            </w:rPr>
          </w:rPrChange>
        </w:rPr>
        <w:t xml:space="preserve">a Megrendelő előzetes írásbeli megrendelése alapján lehetséges. Ebben az esetben Vállalkozó ajánlatot készít Megrendelőnek, amely tartalmazza az anyagok, termékek, alkatrészek megnevezését, típusuk pontos megjelölését, az ajánlati árat, a szállító adatait és a szállítás határidejét. </w:t>
      </w:r>
      <w:r w:rsidR="0087377D" w:rsidRPr="00777B6E">
        <w:rPr>
          <w:rFonts w:ascii="Georgia" w:hAnsi="Georgia"/>
          <w:rPrChange w:id="94" w:author="Hajnalka" w:date="2016-11-07T11:09:00Z">
            <w:rPr>
              <w:rFonts w:ascii="Georgia" w:hAnsi="Georgia"/>
            </w:rPr>
          </w:rPrChange>
        </w:rPr>
        <w:t xml:space="preserve">A </w:t>
      </w:r>
      <w:r w:rsidRPr="00777B6E">
        <w:rPr>
          <w:rFonts w:ascii="Georgia" w:hAnsi="Georgia"/>
          <w:rPrChange w:id="95" w:author="Hajnalka" w:date="2016-11-07T11:09:00Z">
            <w:rPr>
              <w:rFonts w:ascii="Georgia" w:hAnsi="Georgia"/>
            </w:rPr>
          </w:rPrChange>
        </w:rPr>
        <w:t>Megrendelő jogosult az azonos típusú anyagok alkatrészek más, kedvezőbb ajánlatot adó vállalkozástól való beszerzésére.</w:t>
      </w:r>
    </w:p>
    <w:bookmarkEnd w:id="33"/>
    <w:p w14:paraId="3547A75A" w14:textId="77777777" w:rsidR="00820BEC" w:rsidRPr="00777B6E" w:rsidRDefault="00820BEC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9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97" w:author="Hajnalka" w:date="2016-11-07T11:09:00Z">
            <w:rPr>
              <w:rFonts w:ascii="Georgia" w:hAnsi="Georgia"/>
            </w:rPr>
          </w:rPrChange>
        </w:rPr>
        <w:t xml:space="preserve">A 4.2-4.4. pontokban meghatározott díjak, árak tartalmazzák a szerződés teljesítéséhez szükséges összes költséget, és a szerződés időtartama alatt semmilyen jogcímen nem emelhetők. </w:t>
      </w:r>
    </w:p>
    <w:p w14:paraId="37077830" w14:textId="77777777" w:rsidR="0054417B" w:rsidRPr="00777B6E" w:rsidRDefault="0054417B" w:rsidP="00AC3CE7">
      <w:pPr>
        <w:pStyle w:val="Alcm"/>
        <w:numPr>
          <w:ilvl w:val="0"/>
          <w:numId w:val="0"/>
        </w:numPr>
        <w:spacing w:after="0"/>
        <w:ind w:left="426"/>
        <w:jc w:val="both"/>
        <w:rPr>
          <w:rFonts w:ascii="Georgia" w:hAnsi="Georgia"/>
          <w:szCs w:val="24"/>
          <w:rPrChange w:id="98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4BAD31F1" w14:textId="77777777" w:rsidR="00B8322C" w:rsidRPr="00777B6E" w:rsidRDefault="00B8322C" w:rsidP="00AC3CE7">
      <w:pPr>
        <w:pStyle w:val="Alcm"/>
        <w:numPr>
          <w:ilvl w:val="0"/>
          <w:numId w:val="0"/>
        </w:numPr>
        <w:spacing w:after="0"/>
        <w:ind w:left="426"/>
        <w:jc w:val="both"/>
        <w:rPr>
          <w:rFonts w:ascii="Georgia" w:hAnsi="Georgia"/>
          <w:szCs w:val="24"/>
          <w:rPrChange w:id="99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349AA59A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100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101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 xml:space="preserve">Fizetési feltételek </w:t>
      </w:r>
    </w:p>
    <w:p w14:paraId="2BCFC875" w14:textId="77777777" w:rsidR="00A930D3" w:rsidRPr="00777B6E" w:rsidRDefault="00A930D3" w:rsidP="00A930D3">
      <w:pPr>
        <w:ind w:left="567"/>
        <w:rPr>
          <w:rFonts w:ascii="Georgia" w:hAnsi="Georgia"/>
          <w:b/>
          <w:szCs w:val="24"/>
          <w:u w:val="single"/>
          <w:rPrChange w:id="102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5D49FD3B" w14:textId="77777777" w:rsidR="00AC3CE7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3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4" w:author="Hajnalka" w:date="2016-11-07T11:09:00Z">
            <w:rPr>
              <w:rFonts w:ascii="Georgia" w:hAnsi="Georgia"/>
            </w:rPr>
          </w:rPrChange>
        </w:rPr>
        <w:t xml:space="preserve">A Megrendelő előlegfizetést nem teljesít. A számlák benyújtásának feltétele a teljesítés Megrendelő által történő igazolása. </w:t>
      </w:r>
    </w:p>
    <w:p w14:paraId="5AF6A137" w14:textId="0583287A" w:rsidR="00295771" w:rsidRPr="00777B6E" w:rsidRDefault="00295771" w:rsidP="00295771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5" w:author="Hajnalka" w:date="2016-11-07T11:09:00Z">
            <w:rPr>
              <w:rFonts w:ascii="Georgia" w:hAnsi="Georgia"/>
            </w:rPr>
          </w:rPrChange>
        </w:rPr>
      </w:pPr>
      <w:bookmarkStart w:id="106" w:name="_Toc332807098"/>
      <w:bookmarkStart w:id="107" w:name="_Toc332809116"/>
      <w:bookmarkStart w:id="108" w:name="_Toc332810170"/>
      <w:bookmarkStart w:id="109" w:name="_Toc332874982"/>
      <w:bookmarkStart w:id="110" w:name="_Toc398809954"/>
      <w:bookmarkStart w:id="111" w:name="_Toc398815818"/>
      <w:bookmarkStart w:id="112" w:name="_Toc398816139"/>
      <w:bookmarkStart w:id="113" w:name="_Toc398889660"/>
      <w:bookmarkStart w:id="114" w:name="_Toc429995332"/>
      <w:r w:rsidRPr="00777B6E">
        <w:rPr>
          <w:rFonts w:ascii="Georgia" w:hAnsi="Georgia"/>
          <w:rPrChange w:id="115" w:author="Hajnalka" w:date="2016-11-07T11:09:00Z">
            <w:rPr>
              <w:rFonts w:ascii="Georgia" w:hAnsi="Georgia"/>
            </w:rPr>
          </w:rPrChange>
        </w:rPr>
        <w:lastRenderedPageBreak/>
        <w:t>A Vállalkozó munkalapot vezet, amely tartalmazza az elvégzett karbantartási, javítási és szivárgásvizsgálati munkát, az anyagok felhasználását, alkatrészek beépítését, adott esetben a Megrendelő részéről észlelt üzemzavar leírását, valamint a Vállalkozó által teljesített javításokat, illetve a meghibásodás okának feltüntetését. Ezen a munkalapon kell rögzíteni a tisztítások és beállítások megtörténtét is. A munkalapon tételes feljegyzésre kerülnek a 4.4. pont keretében történt teljesítések is.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 w:rsidRPr="00777B6E">
        <w:rPr>
          <w:rFonts w:ascii="Georgia" w:hAnsi="Georgia"/>
          <w:rPrChange w:id="116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0A6EE007" w14:textId="5AC0A016" w:rsidR="007C3EC4" w:rsidRPr="00777B6E" w:rsidRDefault="007C3EC4" w:rsidP="007C3EC4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7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8" w:author="Hajnalka" w:date="2016-11-07T11:09:00Z">
            <w:rPr>
              <w:rFonts w:ascii="Georgia" w:hAnsi="Georgia"/>
            </w:rPr>
          </w:rPrChange>
        </w:rPr>
        <w:t xml:space="preserve">A Megrendelő az elvégzett munkát, az anyagok, termékek felhasználását, alkatrészek beépítését a Vállalkozó által kiállított munkalapon igazolja. A munkalapok 3 példányban készülnek, amelyekből az eredeti példány a számlázás bizonylata, a másodpéldány pedig a teljesítés igazolására jogosult személyt illeti meg, a harmadik példány a Vállalkozóé. A teljesítésigazolás feltétele a Vállalkozó képviseletére jogosult személy által aláírt nyilatkozat megléte (Megrendelő részére történő átadása), amelyben Vállalkozó kijelenti, hogy minden előírt karbantartási illetve szivárgásvizsgálati feladatot elvégzett teljes körűen. </w:t>
      </w:r>
    </w:p>
    <w:p w14:paraId="4C1F411A" w14:textId="0630EF37" w:rsidR="00AC3CE7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9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20" w:author="Hajnalka" w:date="2016-11-07T11:09:00Z">
            <w:rPr>
              <w:rFonts w:ascii="Georgia" w:hAnsi="Georgia"/>
            </w:rPr>
          </w:rPrChange>
        </w:rPr>
        <w:t xml:space="preserve">A Vállalkozó </w:t>
      </w:r>
      <w:del w:id="121" w:author="Modositas" w:date="2016-11-07T11:08:00Z">
        <w:r w:rsidRPr="00777B6E">
          <w:rPr>
            <w:rFonts w:ascii="Georgia" w:hAnsi="Georgia"/>
            <w:rPrChange w:id="122" w:author="Hajnalka" w:date="2016-11-07T11:09:00Z">
              <w:rPr>
                <w:rFonts w:ascii="Georgia" w:hAnsi="Georgia"/>
              </w:rPr>
            </w:rPrChange>
          </w:rPr>
          <w:delText>által kiállított számlákon fel kell tüntetni</w:delText>
        </w:r>
      </w:del>
      <w:ins w:id="123" w:author="Modositas" w:date="2016-11-07T11:08:00Z">
        <w:r w:rsidR="00411D2F" w:rsidRPr="00777B6E">
          <w:rPr>
            <w:rFonts w:ascii="Georgia" w:hAnsi="Georgia"/>
            <w:rPrChange w:id="124" w:author="Hajnalka" w:date="2016-11-07T11:09:00Z">
              <w:rPr>
                <w:rFonts w:ascii="Georgia" w:hAnsi="Georgia"/>
              </w:rPr>
            </w:rPrChange>
          </w:rPr>
          <w:t xml:space="preserve">a 4.2. és 4.4. pont szerinti tételekről </w:t>
        </w:r>
        <w:r w:rsidR="00612DFB" w:rsidRPr="00777B6E">
          <w:rPr>
            <w:rFonts w:ascii="Georgia" w:hAnsi="Georgia"/>
            <w:rPrChange w:id="125" w:author="Hajnalka" w:date="2016-11-07T11:09:00Z">
              <w:rPr>
                <w:rFonts w:ascii="Georgia" w:hAnsi="Georgia"/>
              </w:rPr>
            </w:rPrChange>
          </w:rPr>
          <w:t xml:space="preserve">teljesítési helyenként külön számlát </w:t>
        </w:r>
        <w:r w:rsidRPr="00777B6E">
          <w:rPr>
            <w:rFonts w:ascii="Georgia" w:hAnsi="Georgia"/>
            <w:rPrChange w:id="126" w:author="Hajnalka" w:date="2016-11-07T11:09:00Z">
              <w:rPr>
                <w:rFonts w:ascii="Georgia" w:hAnsi="Georgia"/>
              </w:rPr>
            </w:rPrChange>
          </w:rPr>
          <w:t>állít</w:t>
        </w:r>
        <w:r w:rsidR="00612DFB" w:rsidRPr="00777B6E">
          <w:rPr>
            <w:rFonts w:ascii="Georgia" w:hAnsi="Georgia"/>
            <w:rPrChange w:id="127" w:author="Hajnalka" w:date="2016-11-07T11:09:00Z">
              <w:rPr>
                <w:rFonts w:ascii="Georgia" w:hAnsi="Georgia"/>
              </w:rPr>
            </w:rPrChange>
          </w:rPr>
          <w:t xml:space="preserve"> ki, amelyeken</w:t>
        </w:r>
        <w:r w:rsidRPr="00777B6E">
          <w:rPr>
            <w:rFonts w:ascii="Georgia" w:hAnsi="Georgia"/>
            <w:rPrChange w:id="128" w:author="Hajnalka" w:date="2016-11-07T11:09:00Z">
              <w:rPr>
                <w:rFonts w:ascii="Georgia" w:hAnsi="Georgia"/>
              </w:rPr>
            </w:rPrChange>
          </w:rPr>
          <w:t xml:space="preserve"> feltünteti</w:t>
        </w:r>
      </w:ins>
      <w:r w:rsidRPr="00777B6E">
        <w:rPr>
          <w:rFonts w:ascii="Georgia" w:hAnsi="Georgia"/>
          <w:rPrChange w:id="129" w:author="Hajnalka" w:date="2016-11-07T11:09:00Z">
            <w:rPr>
              <w:rFonts w:ascii="Georgia" w:hAnsi="Georgia"/>
            </w:rPr>
          </w:rPrChange>
        </w:rPr>
        <w:t xml:space="preserve"> a teljesítés helyét, </w:t>
      </w:r>
      <w:del w:id="130" w:author="Modositas" w:date="2016-11-07T11:08:00Z">
        <w:r w:rsidRPr="00777B6E">
          <w:rPr>
            <w:rFonts w:ascii="Georgia" w:hAnsi="Georgia"/>
            <w:rPrChange w:id="131" w:author="Hajnalka" w:date="2016-11-07T11:09:00Z">
              <w:rPr>
                <w:rFonts w:ascii="Georgia" w:hAnsi="Georgia"/>
              </w:rPr>
            </w:rPrChange>
          </w:rPr>
          <w:delText>a karbantartási, javítási</w:delText>
        </w:r>
      </w:del>
      <w:ins w:id="132" w:author="Modositas" w:date="2016-11-07T11:08:00Z">
        <w:r w:rsidR="00612DFB" w:rsidRPr="00777B6E">
          <w:rPr>
            <w:rFonts w:ascii="Georgia" w:hAnsi="Georgia"/>
            <w:rPrChange w:id="133" w:author="Hajnalka" w:date="2016-11-07T11:09:00Z">
              <w:rPr>
                <w:rFonts w:ascii="Georgia" w:hAnsi="Georgia"/>
              </w:rPr>
            </w:rPrChange>
          </w:rPr>
          <w:t>4.2. pont szerinti vállalkozási</w:t>
        </w:r>
      </w:ins>
      <w:r w:rsidRPr="00777B6E">
        <w:rPr>
          <w:rFonts w:ascii="Georgia" w:hAnsi="Georgia"/>
          <w:rPrChange w:id="134" w:author="Hajnalka" w:date="2016-11-07T11:09:00Z">
            <w:rPr>
              <w:rFonts w:ascii="Georgia" w:hAnsi="Georgia"/>
            </w:rPr>
          </w:rPrChange>
        </w:rPr>
        <w:t xml:space="preserve"> díjat és a felhasznált </w:t>
      </w:r>
      <w:del w:id="135" w:author="Modositas" w:date="2016-11-07T11:08:00Z">
        <w:r w:rsidRPr="00777B6E">
          <w:rPr>
            <w:rFonts w:ascii="Georgia" w:hAnsi="Georgia"/>
            <w:rPrChange w:id="136" w:author="Hajnalka" w:date="2016-11-07T11:09:00Z">
              <w:rPr>
                <w:rFonts w:ascii="Georgia" w:hAnsi="Georgia"/>
              </w:rPr>
            </w:rPrChange>
          </w:rPr>
          <w:delText>anyagok, alkatrészek és termékek</w:delText>
        </w:r>
      </w:del>
      <w:ins w:id="137" w:author="Modositas" w:date="2016-11-07T11:08:00Z">
        <w:r w:rsidRPr="00777B6E">
          <w:rPr>
            <w:rFonts w:ascii="Georgia" w:hAnsi="Georgia"/>
            <w:rPrChange w:id="138" w:author="Hajnalka" w:date="2016-11-07T11:09:00Z">
              <w:rPr>
                <w:rFonts w:ascii="Georgia" w:hAnsi="Georgia"/>
              </w:rPr>
            </w:rPrChange>
          </w:rPr>
          <w:t>anyagok</w:t>
        </w:r>
        <w:r w:rsidR="001D3571" w:rsidRPr="00777B6E">
          <w:rPr>
            <w:rFonts w:ascii="Georgia" w:hAnsi="Georgia"/>
            <w:rPrChange w:id="139" w:author="Hajnalka" w:date="2016-11-07T11:09:00Z">
              <w:rPr>
                <w:rFonts w:ascii="Georgia" w:hAnsi="Georgia"/>
              </w:rPr>
            </w:rPrChange>
          </w:rPr>
          <w:t>at</w:t>
        </w:r>
        <w:r w:rsidRPr="00777B6E">
          <w:rPr>
            <w:rFonts w:ascii="Georgia" w:hAnsi="Georgia"/>
            <w:rPrChange w:id="140" w:author="Hajnalka" w:date="2016-11-07T11:09:00Z">
              <w:rPr>
                <w:rFonts w:ascii="Georgia" w:hAnsi="Georgia"/>
              </w:rPr>
            </w:rPrChange>
          </w:rPr>
          <w:t>, alkatrészek</w:t>
        </w:r>
        <w:r w:rsidR="001D3571" w:rsidRPr="00777B6E">
          <w:rPr>
            <w:rFonts w:ascii="Georgia" w:hAnsi="Georgia"/>
            <w:rPrChange w:id="141" w:author="Hajnalka" w:date="2016-11-07T11:09:00Z">
              <w:rPr>
                <w:rFonts w:ascii="Georgia" w:hAnsi="Georgia"/>
              </w:rPr>
            </w:rPrChange>
          </w:rPr>
          <w:t>et</w:t>
        </w:r>
        <w:r w:rsidRPr="00777B6E">
          <w:rPr>
            <w:rFonts w:ascii="Georgia" w:hAnsi="Georgia"/>
            <w:rPrChange w:id="142" w:author="Hajnalka" w:date="2016-11-07T11:09:00Z">
              <w:rPr>
                <w:rFonts w:ascii="Georgia" w:hAnsi="Georgia"/>
              </w:rPr>
            </w:rPrChange>
          </w:rPr>
          <w:t xml:space="preserve"> és termékek</w:t>
        </w:r>
        <w:r w:rsidR="001D3571" w:rsidRPr="00777B6E">
          <w:rPr>
            <w:rFonts w:ascii="Georgia" w:hAnsi="Georgia"/>
            <w:rPrChange w:id="143" w:author="Hajnalka" w:date="2016-11-07T11:09:00Z">
              <w:rPr>
                <w:rFonts w:ascii="Georgia" w:hAnsi="Georgia"/>
              </w:rPr>
            </w:rPrChange>
          </w:rPr>
          <w:t>et, valamint azok</w:t>
        </w:r>
      </w:ins>
      <w:r w:rsidRPr="00777B6E">
        <w:rPr>
          <w:rFonts w:ascii="Georgia" w:hAnsi="Georgia"/>
          <w:rPrChange w:id="144" w:author="Hajnalka" w:date="2016-11-07T11:09:00Z">
            <w:rPr>
              <w:rFonts w:ascii="Georgia" w:hAnsi="Georgia"/>
            </w:rPr>
          </w:rPrChange>
        </w:rPr>
        <w:t xml:space="preserve"> árát is.</w:t>
      </w:r>
    </w:p>
    <w:p w14:paraId="66115BFC" w14:textId="5AE8B37A" w:rsidR="00AC3CE7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4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46" w:author="Hajnalka" w:date="2016-11-07T11:09:00Z">
            <w:rPr>
              <w:rFonts w:ascii="Georgia" w:hAnsi="Georgia"/>
            </w:rPr>
          </w:rPrChange>
        </w:rPr>
        <w:t xml:space="preserve">A </w:t>
      </w:r>
      <w:del w:id="147" w:author="Modositas" w:date="2016-11-07T11:08:00Z">
        <w:r w:rsidRPr="00777B6E">
          <w:rPr>
            <w:rFonts w:ascii="Georgia" w:hAnsi="Georgia"/>
            <w:rPrChange w:id="148" w:author="Hajnalka" w:date="2016-11-07T11:09:00Z">
              <w:rPr>
                <w:rFonts w:ascii="Georgia" w:hAnsi="Georgia"/>
              </w:rPr>
            </w:rPrChange>
          </w:rPr>
          <w:delText>4.2</w:delText>
        </w:r>
        <w:r w:rsidR="009B0D59" w:rsidRPr="00777B6E">
          <w:rPr>
            <w:rFonts w:ascii="Georgia" w:hAnsi="Georgia"/>
            <w:rPrChange w:id="149" w:author="Hajnalka" w:date="2016-11-07T11:09:00Z">
              <w:rPr>
                <w:rFonts w:ascii="Georgia" w:hAnsi="Georgia"/>
              </w:rPr>
            </w:rPrChange>
          </w:rPr>
          <w:delText>.</w:delText>
        </w:r>
        <w:r w:rsidRPr="00777B6E">
          <w:rPr>
            <w:rFonts w:ascii="Georgia" w:hAnsi="Georgia"/>
            <w:rPrChange w:id="150" w:author="Hajnalka" w:date="2016-11-07T11:09:00Z">
              <w:rPr>
                <w:rFonts w:ascii="Georgia" w:hAnsi="Georgia"/>
              </w:rPr>
            </w:rPrChange>
          </w:rPr>
          <w:delText xml:space="preserve"> pontban rögzített díjat </w:delText>
        </w:r>
      </w:del>
      <w:r w:rsidRPr="00777B6E">
        <w:rPr>
          <w:rFonts w:ascii="Georgia" w:hAnsi="Georgia"/>
          <w:rPrChange w:id="151" w:author="Hajnalka" w:date="2016-11-07T11:09:00Z">
            <w:rPr>
              <w:rFonts w:ascii="Georgia" w:hAnsi="Georgia"/>
            </w:rPr>
          </w:rPrChange>
        </w:rPr>
        <w:t>Vállalkozó</w:t>
      </w:r>
      <w:r w:rsidR="00612DFB" w:rsidRPr="00777B6E">
        <w:rPr>
          <w:rFonts w:ascii="Georgia" w:hAnsi="Georgia"/>
          <w:rPrChange w:id="152" w:author="Hajnalka" w:date="2016-11-07T11:09:00Z">
            <w:rPr>
              <w:rFonts w:ascii="Georgia" w:hAnsi="Georgia"/>
            </w:rPr>
          </w:rPrChange>
        </w:rPr>
        <w:t xml:space="preserve"> </w:t>
      </w:r>
      <w:ins w:id="153" w:author="Modositas" w:date="2016-11-07T11:08:00Z">
        <w:r w:rsidR="00612DFB" w:rsidRPr="00777B6E">
          <w:rPr>
            <w:rFonts w:ascii="Georgia" w:hAnsi="Georgia"/>
            <w:rPrChange w:id="154" w:author="Hajnalka" w:date="2016-11-07T11:09:00Z">
              <w:rPr>
                <w:rFonts w:ascii="Georgia" w:hAnsi="Georgia"/>
              </w:rPr>
            </w:rPrChange>
          </w:rPr>
          <w:t>a</w:t>
        </w:r>
        <w:r w:rsidR="00411D2F" w:rsidRPr="00777B6E">
          <w:rPr>
            <w:rFonts w:ascii="Georgia" w:hAnsi="Georgia"/>
            <w:rPrChange w:id="155" w:author="Hajnalka" w:date="2016-11-07T11:09:00Z">
              <w:rPr>
                <w:rFonts w:ascii="Georgia" w:hAnsi="Georgia"/>
              </w:rPr>
            </w:rPrChange>
          </w:rPr>
          <w:t xml:space="preserve">z előző pont szerinti </w:t>
        </w:r>
        <w:r w:rsidR="00612DFB" w:rsidRPr="00777B6E">
          <w:rPr>
            <w:rFonts w:ascii="Georgia" w:hAnsi="Georgia"/>
            <w:rPrChange w:id="156" w:author="Hajnalka" w:date="2016-11-07T11:09:00Z">
              <w:rPr>
                <w:rFonts w:ascii="Georgia" w:hAnsi="Georgia"/>
              </w:rPr>
            </w:rPrChange>
          </w:rPr>
          <w:t>számlá</w:t>
        </w:r>
        <w:r w:rsidR="00411D2F" w:rsidRPr="00777B6E">
          <w:rPr>
            <w:rFonts w:ascii="Georgia" w:hAnsi="Georgia"/>
            <w:rPrChange w:id="157" w:author="Hajnalka" w:date="2016-11-07T11:09:00Z">
              <w:rPr>
                <w:rFonts w:ascii="Georgia" w:hAnsi="Georgia"/>
              </w:rPr>
            </w:rPrChange>
          </w:rPr>
          <w:t>ka</w:t>
        </w:r>
        <w:r w:rsidR="00612DFB" w:rsidRPr="00777B6E">
          <w:rPr>
            <w:rFonts w:ascii="Georgia" w:hAnsi="Georgia"/>
            <w:rPrChange w:id="158" w:author="Hajnalka" w:date="2016-11-07T11:09:00Z">
              <w:rPr>
                <w:rFonts w:ascii="Georgia" w:hAnsi="Georgia"/>
              </w:rPr>
            </w:rPrChange>
          </w:rPr>
          <w:t>t</w:t>
        </w:r>
        <w:r w:rsidRPr="00777B6E">
          <w:rPr>
            <w:rFonts w:ascii="Georgia" w:hAnsi="Georgia"/>
            <w:rPrChange w:id="159" w:author="Hajnalka" w:date="2016-11-07T11:09:00Z">
              <w:rPr>
                <w:rFonts w:ascii="Georgia" w:hAnsi="Georgia"/>
              </w:rPr>
            </w:rPrChange>
          </w:rPr>
          <w:t xml:space="preserve"> </w:t>
        </w:r>
      </w:ins>
      <w:r w:rsidRPr="00777B6E">
        <w:rPr>
          <w:rFonts w:ascii="Georgia" w:hAnsi="Georgia"/>
          <w:rPrChange w:id="160" w:author="Hajnalka" w:date="2016-11-07T11:09:00Z">
            <w:rPr>
              <w:rFonts w:ascii="Georgia" w:hAnsi="Georgia"/>
            </w:rPr>
          </w:rPrChange>
        </w:rPr>
        <w:t>a</w:t>
      </w:r>
      <w:r w:rsidR="00612DFB" w:rsidRPr="00777B6E">
        <w:rPr>
          <w:rFonts w:ascii="Georgia" w:hAnsi="Georgia"/>
          <w:rPrChange w:id="161" w:author="Hajnalka" w:date="2016-11-07T11:09:00Z">
            <w:rPr>
              <w:rFonts w:ascii="Georgia" w:hAnsi="Georgia"/>
            </w:rPr>
          </w:rPrChange>
        </w:rPr>
        <w:t xml:space="preserve"> </w:t>
      </w:r>
      <w:ins w:id="162" w:author="Modositas" w:date="2016-11-07T11:08:00Z">
        <w:r w:rsidR="00612DFB" w:rsidRPr="00777B6E">
          <w:rPr>
            <w:rFonts w:ascii="Georgia" w:hAnsi="Georgia"/>
            <w:rPrChange w:id="163" w:author="Hajnalka" w:date="2016-11-07T11:09:00Z">
              <w:rPr>
                <w:rFonts w:ascii="Georgia" w:hAnsi="Georgia"/>
              </w:rPr>
            </w:rPrChange>
          </w:rPr>
          <w:t>teljesítés</w:t>
        </w:r>
        <w:r w:rsidRPr="00777B6E">
          <w:rPr>
            <w:rFonts w:ascii="Georgia" w:hAnsi="Georgia"/>
            <w:rPrChange w:id="164" w:author="Hajnalka" w:date="2016-11-07T11:09:00Z">
              <w:rPr>
                <w:rFonts w:ascii="Georgia" w:hAnsi="Georgia"/>
              </w:rPr>
            </w:rPrChange>
          </w:rPr>
          <w:t xml:space="preserve"> </w:t>
        </w:r>
      </w:ins>
      <w:r w:rsidRPr="00777B6E">
        <w:rPr>
          <w:rFonts w:ascii="Georgia" w:hAnsi="Georgia"/>
          <w:rPrChange w:id="165" w:author="Hajnalka" w:date="2016-11-07T11:09:00Z">
            <w:rPr>
              <w:rFonts w:ascii="Georgia" w:hAnsi="Georgia"/>
            </w:rPr>
          </w:rPrChange>
        </w:rPr>
        <w:t>Megrendelő</w:t>
      </w:r>
      <w:r w:rsidR="00612DFB" w:rsidRPr="00777B6E">
        <w:rPr>
          <w:rFonts w:ascii="Georgia" w:hAnsi="Georgia"/>
          <w:rPrChange w:id="166" w:author="Hajnalka" w:date="2016-11-07T11:09:00Z">
            <w:rPr>
              <w:rFonts w:ascii="Georgia" w:hAnsi="Georgia"/>
            </w:rPr>
          </w:rPrChange>
        </w:rPr>
        <w:t xml:space="preserve"> </w:t>
      </w:r>
      <w:ins w:id="167" w:author="Modositas" w:date="2016-11-07T11:08:00Z">
        <w:r w:rsidR="00612DFB" w:rsidRPr="00777B6E">
          <w:rPr>
            <w:rFonts w:ascii="Georgia" w:hAnsi="Georgia"/>
            <w:rPrChange w:id="168" w:author="Hajnalka" w:date="2016-11-07T11:09:00Z">
              <w:rPr>
                <w:rFonts w:ascii="Georgia" w:hAnsi="Georgia"/>
              </w:rPr>
            </w:rPrChange>
          </w:rPr>
          <w:t>által történt</w:t>
        </w:r>
        <w:r w:rsidRPr="00777B6E">
          <w:rPr>
            <w:rFonts w:ascii="Georgia" w:hAnsi="Georgia"/>
            <w:rPrChange w:id="169" w:author="Hajnalka" w:date="2016-11-07T11:09:00Z">
              <w:rPr>
                <w:rFonts w:ascii="Georgia" w:hAnsi="Georgia"/>
              </w:rPr>
            </w:rPrChange>
          </w:rPr>
          <w:t xml:space="preserve"> </w:t>
        </w:r>
      </w:ins>
      <w:r w:rsidRPr="00777B6E">
        <w:rPr>
          <w:rFonts w:ascii="Georgia" w:hAnsi="Georgia"/>
          <w:rPrChange w:id="170" w:author="Hajnalka" w:date="2016-11-07T11:09:00Z">
            <w:rPr>
              <w:rFonts w:ascii="Georgia" w:hAnsi="Georgia"/>
            </w:rPr>
          </w:rPrChange>
        </w:rPr>
        <w:t xml:space="preserve">igazolása alapján a tárgyhót követő hónap 15. napjáig </w:t>
      </w:r>
      <w:del w:id="171" w:author="Modositas" w:date="2016-11-07T11:08:00Z">
        <w:r w:rsidRPr="00777B6E">
          <w:rPr>
            <w:rFonts w:ascii="Georgia" w:hAnsi="Georgia"/>
            <w:rPrChange w:id="172" w:author="Hajnalka" w:date="2016-11-07T11:09:00Z">
              <w:rPr>
                <w:rFonts w:ascii="Georgia" w:hAnsi="Georgia"/>
              </w:rPr>
            </w:rPrChange>
          </w:rPr>
          <w:delText>jogosult számlázni</w:delText>
        </w:r>
      </w:del>
      <w:ins w:id="173" w:author="Modositas" w:date="2016-11-07T11:08:00Z">
        <w:r w:rsidR="00612DFB" w:rsidRPr="00777B6E">
          <w:rPr>
            <w:rFonts w:ascii="Georgia" w:hAnsi="Georgia"/>
            <w:rPrChange w:id="174" w:author="Hajnalka" w:date="2016-11-07T11:09:00Z">
              <w:rPr>
                <w:rFonts w:ascii="Georgia" w:hAnsi="Georgia"/>
              </w:rPr>
            </w:rPrChange>
          </w:rPr>
          <w:t>köteles kiállítani</w:t>
        </w:r>
      </w:ins>
      <w:r w:rsidRPr="00777B6E">
        <w:rPr>
          <w:rFonts w:ascii="Georgia" w:hAnsi="Georgia"/>
          <w:rPrChange w:id="175" w:author="Hajnalka" w:date="2016-11-07T11:09:00Z">
            <w:rPr>
              <w:rFonts w:ascii="Georgia" w:hAnsi="Georgia"/>
            </w:rPr>
          </w:rPrChange>
        </w:rPr>
        <w:t>.</w:t>
      </w:r>
    </w:p>
    <w:p w14:paraId="4302AEB5" w14:textId="77777777" w:rsidR="00AC3CE7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7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77" w:author="Hajnalka" w:date="2016-11-07T11:09:00Z">
            <w:rPr>
              <w:rFonts w:ascii="Georgia" w:hAnsi="Georgia"/>
            </w:rPr>
          </w:rPrChange>
        </w:rPr>
        <w:t>A 4.3. pontban rögzített díjat a teljesítés Megrendelő által történő igazolását követően jogosult számlázni a Vállalkozó.</w:t>
      </w:r>
    </w:p>
    <w:p w14:paraId="31E5665F" w14:textId="1BFFA662" w:rsidR="00843376" w:rsidRPr="00777B6E" w:rsidRDefault="00670E32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78" w:author="Hajnalka" w:date="2016-11-07T11:09:00Z">
            <w:rPr>
              <w:rFonts w:ascii="Georgia" w:hAnsi="Georgia"/>
            </w:rPr>
          </w:rPrChange>
        </w:rPr>
      </w:pPr>
      <w:ins w:id="179" w:author="Modositas" w:date="2016-11-07T11:08:00Z">
        <w:r w:rsidRPr="00777B6E">
          <w:rPr>
            <w:rFonts w:ascii="Georgia" w:hAnsi="Georgia"/>
            <w:rPrChange w:id="180" w:author="Hajnalka" w:date="2016-11-07T11:09:00Z">
              <w:rPr>
                <w:rFonts w:ascii="Georgia" w:hAnsi="Georgia"/>
              </w:rPr>
            </w:rPrChange>
          </w:rPr>
          <w:t xml:space="preserve">A </w:t>
        </w:r>
      </w:ins>
      <w:r w:rsidR="00843376" w:rsidRPr="00777B6E">
        <w:rPr>
          <w:rFonts w:ascii="Georgia" w:hAnsi="Georgia"/>
          <w:rPrChange w:id="181" w:author="Hajnalka" w:date="2016-11-07T11:09:00Z">
            <w:rPr>
              <w:rFonts w:ascii="Georgia" w:hAnsi="Georgia"/>
            </w:rPr>
          </w:rPrChange>
        </w:rPr>
        <w:t>Megrendelő a számlák tekintetében az adózás rendjéről szóló 2003. évi XCII. törvény 36/A §-36/B §-aiban foglaltak alkalmazásával köteles az ellenszolgáltatást teljesíteni.</w:t>
      </w:r>
    </w:p>
    <w:p w14:paraId="5396D037" w14:textId="2C3A3839" w:rsidR="00AC3CE7" w:rsidRPr="00777B6E" w:rsidRDefault="00AC3CE7" w:rsidP="00411D2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82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83" w:author="Hajnalka" w:date="2016-11-07T11:09:00Z">
            <w:rPr>
              <w:rFonts w:ascii="Georgia" w:hAnsi="Georgia"/>
            </w:rPr>
          </w:rPrChange>
        </w:rPr>
        <w:t xml:space="preserve">A </w:t>
      </w:r>
      <w:del w:id="184" w:author="Modositas" w:date="2016-11-07T11:08:00Z">
        <w:r w:rsidRPr="00777B6E">
          <w:rPr>
            <w:rFonts w:ascii="Georgia" w:hAnsi="Georgia"/>
            <w:rPrChange w:id="185" w:author="Hajnalka" w:date="2016-11-07T11:09:00Z">
              <w:rPr>
                <w:rFonts w:ascii="Georgia" w:hAnsi="Georgia"/>
              </w:rPr>
            </w:rPrChange>
          </w:rPr>
          <w:delText>számlázási cím</w:delText>
        </w:r>
      </w:del>
      <w:ins w:id="186" w:author="Modositas" w:date="2016-11-07T11:08:00Z">
        <w:r w:rsidRPr="00777B6E">
          <w:rPr>
            <w:rFonts w:ascii="Georgia" w:hAnsi="Georgia"/>
            <w:rPrChange w:id="187" w:author="Hajnalka" w:date="2016-11-07T11:09:00Z">
              <w:rPr>
                <w:rFonts w:ascii="Georgia" w:hAnsi="Georgia"/>
              </w:rPr>
            </w:rPrChange>
          </w:rPr>
          <w:t>számlá</w:t>
        </w:r>
        <w:r w:rsidR="00411D2F" w:rsidRPr="00777B6E">
          <w:rPr>
            <w:rFonts w:ascii="Georgia" w:hAnsi="Georgia"/>
            <w:rPrChange w:id="188" w:author="Hajnalka" w:date="2016-11-07T11:09:00Z">
              <w:rPr>
                <w:rFonts w:ascii="Georgia" w:hAnsi="Georgia"/>
              </w:rPr>
            </w:rPrChange>
          </w:rPr>
          <w:t>n a vevő neve és</w:t>
        </w:r>
        <w:r w:rsidRPr="00777B6E">
          <w:rPr>
            <w:rFonts w:ascii="Georgia" w:hAnsi="Georgia"/>
            <w:rPrChange w:id="189" w:author="Hajnalka" w:date="2016-11-07T11:09:00Z">
              <w:rPr>
                <w:rFonts w:ascii="Georgia" w:hAnsi="Georgia"/>
              </w:rPr>
            </w:rPrChange>
          </w:rPr>
          <w:t xml:space="preserve"> cím</w:t>
        </w:r>
        <w:r w:rsidR="00411D2F" w:rsidRPr="00777B6E">
          <w:rPr>
            <w:rFonts w:ascii="Georgia" w:hAnsi="Georgia"/>
            <w:rPrChange w:id="190" w:author="Hajnalka" w:date="2016-11-07T11:09:00Z">
              <w:rPr>
                <w:rFonts w:ascii="Georgia" w:hAnsi="Georgia"/>
              </w:rPr>
            </w:rPrChange>
          </w:rPr>
          <w:t>e</w:t>
        </w:r>
      </w:ins>
      <w:r w:rsidRPr="00777B6E">
        <w:rPr>
          <w:rFonts w:ascii="Georgia" w:hAnsi="Georgia"/>
          <w:rPrChange w:id="191" w:author="Hajnalka" w:date="2016-11-07T11:09:00Z">
            <w:rPr>
              <w:rFonts w:ascii="Georgia" w:hAnsi="Georgia"/>
            </w:rPr>
          </w:rPrChange>
        </w:rPr>
        <w:t>: Országgyűlés Hivatala, 1055 Budapest, Kossuth Lajos tér 1-3.</w:t>
      </w:r>
      <w:ins w:id="192" w:author="Modositas" w:date="2016-11-07T11:08:00Z">
        <w:r w:rsidR="00411D2F" w:rsidRPr="00777B6E">
          <w:rPr>
            <w:rFonts w:ascii="Georgia" w:hAnsi="Georgia"/>
            <w:rPrChange w:id="193" w:author="Hajnalka" w:date="2016-11-07T11:09:00Z">
              <w:rPr>
                <w:rFonts w:ascii="Georgia" w:hAnsi="Georgia"/>
              </w:rPr>
            </w:rPrChange>
          </w:rPr>
          <w:t xml:space="preserve"> A számla postázási címe: Országgyűlés Hivatala, Műszaki Főosztály, 1055 Budapest, Kossuth Lajos tér 1-3.</w:t>
        </w:r>
      </w:ins>
    </w:p>
    <w:p w14:paraId="5BBEA7D1" w14:textId="593329AD" w:rsidR="00AC3CE7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9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95" w:author="Hajnalka" w:date="2016-11-07T11:09:00Z">
            <w:rPr>
              <w:rFonts w:ascii="Georgia" w:hAnsi="Georgia"/>
            </w:rPr>
          </w:rPrChange>
        </w:rPr>
        <w:t xml:space="preserve">Késedelmes teljesítés esetén </w:t>
      </w:r>
      <w:r w:rsidR="009F4FB0" w:rsidRPr="00777B6E">
        <w:rPr>
          <w:rFonts w:ascii="Georgia" w:hAnsi="Georgia"/>
          <w:rPrChange w:id="196" w:author="Hajnalka" w:date="2016-11-07T11:09:00Z">
            <w:rPr>
              <w:rFonts w:ascii="Georgia" w:hAnsi="Georgia"/>
            </w:rPr>
          </w:rPrChange>
        </w:rPr>
        <w:t xml:space="preserve">a </w:t>
      </w:r>
      <w:r w:rsidRPr="00777B6E">
        <w:rPr>
          <w:rFonts w:ascii="Georgia" w:hAnsi="Georgia"/>
          <w:rPrChange w:id="197" w:author="Hajnalka" w:date="2016-11-07T11:09:00Z">
            <w:rPr>
              <w:rFonts w:ascii="Georgia" w:hAnsi="Georgia"/>
            </w:rPr>
          </w:rPrChange>
        </w:rPr>
        <w:t xml:space="preserve">Vállalkozó a Ptk. 6:155. §-ában meghatározott mértékű késedelmi kamat felszámítására jogosult. </w:t>
      </w:r>
      <w:moveToRangeStart w:id="198" w:author="Modositas" w:date="2016-11-07T11:08:00Z" w:name="move466280237"/>
      <w:moveTo w:id="199" w:author="Modositas" w:date="2016-11-07T11:08:00Z">
        <w:r w:rsidR="0037097B" w:rsidRPr="00777B6E">
          <w:rPr>
            <w:rFonts w:ascii="Georgia" w:hAnsi="Georgia"/>
            <w:rPrChange w:id="200" w:author="Hajnalka" w:date="2016-11-07T11:09:00Z">
              <w:rPr>
                <w:rFonts w:ascii="Georgia" w:hAnsi="Georgia"/>
              </w:rPr>
            </w:rPrChange>
          </w:rPr>
          <w:t>Megrendelő késedelmét kizárja, ha a köztartozásmentes adózói nyilvántartásban nem szereplő Vállalkozó vagy alvállalkozó nem nyújtja be a b) pont szerinti együttes adóigazolást.</w:t>
        </w:r>
      </w:moveTo>
      <w:moveToRangeEnd w:id="198"/>
    </w:p>
    <w:p w14:paraId="3C38F4F6" w14:textId="77777777" w:rsidR="00AC3CE7" w:rsidRPr="00777B6E" w:rsidRDefault="00AC3CE7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201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202" w:author="Hajnalka" w:date="2016-11-07T11:09:00Z">
            <w:rPr>
              <w:rFonts w:ascii="Georgia" w:hAnsi="Georgia"/>
            </w:rPr>
          </w:rPrChange>
        </w:rPr>
        <w:t xml:space="preserve">Az 1.1. pontban meghatározott tevékenység vonatkozásában a szerződés </w:t>
      </w:r>
      <w:r w:rsidR="00EF7F9F" w:rsidRPr="00777B6E">
        <w:rPr>
          <w:rFonts w:ascii="Georgia" w:hAnsi="Georgia"/>
          <w:rPrChange w:id="203" w:author="Hajnalka" w:date="2016-11-07T11:09:00Z">
            <w:rPr>
              <w:rFonts w:ascii="Georgia" w:hAnsi="Georgia"/>
            </w:rPr>
          </w:rPrChange>
        </w:rPr>
        <w:t xml:space="preserve">az </w:t>
      </w:r>
      <w:r w:rsidRPr="00777B6E">
        <w:rPr>
          <w:rFonts w:ascii="Georgia" w:hAnsi="Georgia"/>
          <w:rPrChange w:id="204" w:author="Hajnalka" w:date="2016-11-07T11:09:00Z">
            <w:rPr>
              <w:rFonts w:ascii="Georgia" w:hAnsi="Georgia"/>
            </w:rPr>
          </w:rPrChange>
        </w:rPr>
        <w:t xml:space="preserve">Áfa törvény 58. §-a szerint elszámolási időszakra kötött ügyletnek minősül, elszámolási időszak: 1 hónap. </w:t>
      </w:r>
    </w:p>
    <w:p w14:paraId="39BEAB87" w14:textId="393F84AB" w:rsidR="00843376" w:rsidRPr="00777B6E" w:rsidRDefault="00843376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20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206" w:author="Hajnalka" w:date="2016-11-07T11:09:00Z">
            <w:rPr>
              <w:rFonts w:ascii="Georgia" w:hAnsi="Georgia"/>
            </w:rPr>
          </w:rPrChange>
        </w:rPr>
        <w:t xml:space="preserve">Vállalkozó minden számlához köteles csatolni a Szerződés </w:t>
      </w:r>
      <w:r w:rsidR="00E63134" w:rsidRPr="00777B6E">
        <w:rPr>
          <w:rFonts w:ascii="Georgia" w:hAnsi="Georgia"/>
          <w:rPrChange w:id="207" w:author="Hajnalka" w:date="2016-11-07T11:09:00Z">
            <w:rPr>
              <w:rFonts w:ascii="Georgia" w:hAnsi="Georgia"/>
            </w:rPr>
          </w:rPrChange>
        </w:rPr>
        <w:t>3</w:t>
      </w:r>
      <w:r w:rsidRPr="00777B6E">
        <w:rPr>
          <w:rFonts w:ascii="Georgia" w:hAnsi="Georgia"/>
          <w:rPrChange w:id="208" w:author="Hajnalka" w:date="2016-11-07T11:09:00Z">
            <w:rPr>
              <w:rFonts w:ascii="Georgia" w:hAnsi="Georgia"/>
            </w:rPr>
          </w:rPrChange>
        </w:rPr>
        <w:t xml:space="preserve">. számú melléklete szerinti nyilatkozatot. </w:t>
      </w:r>
      <w:r w:rsidR="00E63134" w:rsidRPr="00777B6E">
        <w:rPr>
          <w:rFonts w:ascii="Georgia" w:hAnsi="Georgia"/>
          <w:rPrChange w:id="209" w:author="Hajnalka" w:date="2016-11-07T11:09:00Z">
            <w:rPr>
              <w:rFonts w:ascii="Georgia" w:hAnsi="Georgia"/>
            </w:rPr>
          </w:rPrChange>
        </w:rPr>
        <w:t>Amennyiben e nyilatkozaton alvállalkozó kerül megnevezésre, úgy a</w:t>
      </w:r>
      <w:r w:rsidR="00144829" w:rsidRPr="00777B6E">
        <w:rPr>
          <w:rFonts w:ascii="Georgia" w:hAnsi="Georgia"/>
          <w:rPrChange w:id="210" w:author="Hajnalka" w:date="2016-11-07T11:09:00Z">
            <w:rPr>
              <w:rFonts w:ascii="Georgia" w:hAnsi="Georgia"/>
            </w:rPr>
          </w:rPrChange>
        </w:rPr>
        <w:t>z 5</w:t>
      </w:r>
      <w:r w:rsidR="00E63134" w:rsidRPr="00777B6E">
        <w:rPr>
          <w:rFonts w:ascii="Georgia" w:hAnsi="Georgia"/>
          <w:rPrChange w:id="211" w:author="Hajnalka" w:date="2016-11-07T11:09:00Z">
            <w:rPr>
              <w:rFonts w:ascii="Georgia" w:hAnsi="Georgia"/>
            </w:rPr>
          </w:rPrChange>
        </w:rPr>
        <w:t xml:space="preserve">. sz. </w:t>
      </w:r>
      <w:ins w:id="212" w:author="Modositas" w:date="2016-11-07T11:08:00Z">
        <w:r w:rsidR="00186F91" w:rsidRPr="00777B6E">
          <w:rPr>
            <w:rFonts w:ascii="Georgia" w:hAnsi="Georgia"/>
            <w:rPrChange w:id="213" w:author="Hajnalka" w:date="2016-11-07T11:09:00Z">
              <w:rPr>
                <w:rFonts w:ascii="Georgia" w:hAnsi="Georgia"/>
              </w:rPr>
            </w:rPrChange>
          </w:rPr>
          <w:t xml:space="preserve">melléklet szerinti </w:t>
        </w:r>
      </w:ins>
      <w:r w:rsidR="00E63134" w:rsidRPr="00777B6E">
        <w:rPr>
          <w:rFonts w:ascii="Georgia" w:hAnsi="Georgia"/>
          <w:rPrChange w:id="214" w:author="Hajnalka" w:date="2016-11-07T11:09:00Z">
            <w:rPr>
              <w:rFonts w:ascii="Georgia" w:hAnsi="Georgia"/>
            </w:rPr>
          </w:rPrChange>
        </w:rPr>
        <w:t xml:space="preserve">nyilatkozatot is be kell nyújtania. </w:t>
      </w:r>
      <w:r w:rsidRPr="00777B6E">
        <w:rPr>
          <w:rFonts w:ascii="Georgia" w:hAnsi="Georgia"/>
          <w:rPrChange w:id="215" w:author="Hajnalka" w:date="2016-11-07T11:09:00Z">
            <w:rPr>
              <w:rFonts w:ascii="Georgia" w:hAnsi="Georgia"/>
            </w:rPr>
          </w:rPrChange>
        </w:rPr>
        <w:t xml:space="preserve">A számla kifizetése a következők szerint történik. </w:t>
      </w:r>
    </w:p>
    <w:p w14:paraId="62C73049" w14:textId="7F020681" w:rsidR="00843376" w:rsidRPr="00777B6E" w:rsidRDefault="00843376" w:rsidP="004156AA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21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217" w:author="Hajnalka" w:date="2016-11-07T11:09:00Z">
            <w:rPr>
              <w:rFonts w:ascii="Georgia" w:hAnsi="Georgia"/>
            </w:rPr>
          </w:rPrChange>
        </w:rPr>
        <w:t xml:space="preserve">Amennyiben </w:t>
      </w:r>
      <w:ins w:id="218" w:author="Modositas" w:date="2016-11-07T11:08:00Z">
        <w:r w:rsidR="00924C04" w:rsidRPr="00777B6E">
          <w:rPr>
            <w:rFonts w:ascii="Georgia" w:hAnsi="Georgia"/>
            <w:rPrChange w:id="219" w:author="Hajnalka" w:date="2016-11-07T11:09:00Z">
              <w:rPr>
                <w:rFonts w:ascii="Georgia" w:hAnsi="Georgia"/>
              </w:rPr>
            </w:rPrChange>
          </w:rPr>
          <w:t xml:space="preserve">a </w:t>
        </w:r>
      </w:ins>
      <w:r w:rsidRPr="00777B6E">
        <w:rPr>
          <w:rFonts w:ascii="Georgia" w:hAnsi="Georgia"/>
          <w:rPrChange w:id="220" w:author="Hajnalka" w:date="2016-11-07T11:09:00Z">
            <w:rPr>
              <w:rFonts w:ascii="Georgia" w:hAnsi="Georgia"/>
            </w:rPr>
          </w:rPrChange>
        </w:rPr>
        <w:t xml:space="preserve">Vállalkozó nem vesz igénybe alvállalkozót a szerződés teljesítéséhez, úgy </w:t>
      </w:r>
      <w:ins w:id="221" w:author="Modositas" w:date="2016-11-07T11:08:00Z">
        <w:r w:rsidR="00924C04" w:rsidRPr="00777B6E">
          <w:rPr>
            <w:rFonts w:ascii="Georgia" w:hAnsi="Georgia"/>
            <w:rPrChange w:id="222" w:author="Hajnalka" w:date="2016-11-07T11:09:00Z">
              <w:rPr>
                <w:rFonts w:ascii="Georgia" w:hAnsi="Georgia"/>
              </w:rPr>
            </w:rPrChange>
          </w:rPr>
          <w:t xml:space="preserve">a </w:t>
        </w:r>
      </w:ins>
      <w:r w:rsidRPr="00777B6E">
        <w:rPr>
          <w:rFonts w:ascii="Georgia" w:hAnsi="Georgia"/>
          <w:rPrChange w:id="223" w:author="Hajnalka" w:date="2016-11-07T11:09:00Z">
            <w:rPr>
              <w:rFonts w:ascii="Georgia" w:hAnsi="Georgia"/>
            </w:rPr>
          </w:rPrChange>
        </w:rPr>
        <w:t>Megrendelő a Ptk. 6:130 § (1)-(2) bekezdése</w:t>
      </w:r>
      <w:r w:rsidR="00144829" w:rsidRPr="00777B6E">
        <w:rPr>
          <w:rFonts w:ascii="Georgia" w:hAnsi="Georgia"/>
          <w:rPrChange w:id="224" w:author="Hajnalka" w:date="2016-11-07T11:09:00Z">
            <w:rPr>
              <w:rFonts w:ascii="Georgia" w:hAnsi="Georgia"/>
            </w:rPr>
          </w:rPrChange>
        </w:rPr>
        <w:t>i</w:t>
      </w:r>
      <w:r w:rsidRPr="00777B6E">
        <w:rPr>
          <w:rFonts w:ascii="Georgia" w:hAnsi="Georgia"/>
          <w:rPrChange w:id="225" w:author="Hajnalka" w:date="2016-11-07T11:09:00Z">
            <w:rPr>
              <w:rFonts w:ascii="Georgia" w:hAnsi="Georgia"/>
            </w:rPr>
          </w:rPrChange>
        </w:rPr>
        <w:t xml:space="preserve"> alkalmazásával, a teljesítésnek a jelen Szerződés </w:t>
      </w:r>
      <w:r w:rsidR="00D80B20" w:rsidRPr="00777B6E">
        <w:rPr>
          <w:rFonts w:ascii="Georgia" w:hAnsi="Georgia"/>
          <w:rPrChange w:id="226" w:author="Hajnalka" w:date="2016-11-07T11:09:00Z">
            <w:rPr>
              <w:rFonts w:ascii="Georgia" w:hAnsi="Georgia"/>
            </w:rPr>
          </w:rPrChange>
        </w:rPr>
        <w:t>5.2</w:t>
      </w:r>
      <w:r w:rsidR="007C3EC4" w:rsidRPr="00777B6E">
        <w:rPr>
          <w:rFonts w:ascii="Georgia" w:hAnsi="Georgia"/>
          <w:rPrChange w:id="227" w:author="Hajnalka" w:date="2016-11-07T11:09:00Z">
            <w:rPr>
              <w:rFonts w:ascii="Georgia" w:hAnsi="Georgia"/>
            </w:rPr>
          </w:rPrChange>
        </w:rPr>
        <w:t>-5.3</w:t>
      </w:r>
      <w:r w:rsidR="00D80B20" w:rsidRPr="00777B6E">
        <w:rPr>
          <w:rFonts w:ascii="Georgia" w:hAnsi="Georgia"/>
          <w:rPrChange w:id="228" w:author="Hajnalka" w:date="2016-11-07T11:09:00Z">
            <w:rPr>
              <w:rFonts w:ascii="Georgia" w:hAnsi="Georgia"/>
            </w:rPr>
          </w:rPrChange>
        </w:rPr>
        <w:t>.</w:t>
      </w:r>
      <w:r w:rsidRPr="00777B6E">
        <w:rPr>
          <w:rFonts w:ascii="Georgia" w:hAnsi="Georgia"/>
          <w:rPrChange w:id="229" w:author="Hajnalka" w:date="2016-11-07T11:09:00Z">
            <w:rPr>
              <w:rFonts w:ascii="Georgia" w:hAnsi="Georgia"/>
            </w:rPr>
          </w:rPrChange>
        </w:rPr>
        <w:t xml:space="preserve"> pontjában foglaltak szerinti igazolását követően kibocsátott számla alapján, a számla kézhezvételét követő 30 naptári napon belül, teljesíti fizetési kötelezettségét.</w:t>
      </w:r>
    </w:p>
    <w:p w14:paraId="31DE9BA3" w14:textId="148F3CEE" w:rsidR="00C964D9" w:rsidRPr="00777B6E" w:rsidRDefault="00843376" w:rsidP="00CE2720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23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231" w:author="Hajnalka" w:date="2016-11-07T11:09:00Z">
            <w:rPr>
              <w:rFonts w:ascii="Georgia" w:hAnsi="Georgia"/>
            </w:rPr>
          </w:rPrChange>
        </w:rPr>
        <w:lastRenderedPageBreak/>
        <w:t>Amennyiben Vállalkozó a szerződés teljesítéshez alvállalkozót vesz igénybe, úgy</w:t>
      </w:r>
      <w:r w:rsidR="006872BD" w:rsidRPr="00777B6E">
        <w:rPr>
          <w:rFonts w:ascii="Georgia" w:hAnsi="Georgia"/>
          <w:rPrChange w:id="232" w:author="Hajnalka" w:date="2016-11-07T11:09:00Z">
            <w:rPr>
              <w:rFonts w:ascii="Georgia" w:hAnsi="Georgia"/>
            </w:rPr>
          </w:rPrChange>
        </w:rPr>
        <w:t xml:space="preserve"> legkésőbb a teljesítés elismerésének időpontjáig nyilatkozik a Szerződés </w:t>
      </w:r>
      <w:r w:rsidR="003945E7" w:rsidRPr="00777B6E">
        <w:rPr>
          <w:rFonts w:ascii="Georgia" w:hAnsi="Georgia"/>
          <w:rPrChange w:id="233" w:author="Hajnalka" w:date="2016-11-07T11:09:00Z">
            <w:rPr>
              <w:rFonts w:ascii="Georgia" w:hAnsi="Georgia"/>
            </w:rPr>
          </w:rPrChange>
        </w:rPr>
        <w:t>5</w:t>
      </w:r>
      <w:r w:rsidR="00CE2720" w:rsidRPr="00777B6E">
        <w:rPr>
          <w:rFonts w:ascii="Georgia" w:hAnsi="Georgia"/>
          <w:rPrChange w:id="234" w:author="Hajnalka" w:date="2016-11-07T11:09:00Z">
            <w:rPr>
              <w:rFonts w:ascii="Georgia" w:hAnsi="Georgia"/>
            </w:rPr>
          </w:rPrChange>
        </w:rPr>
        <w:t>.</w:t>
      </w:r>
      <w:r w:rsidR="006872BD" w:rsidRPr="00777B6E">
        <w:rPr>
          <w:rFonts w:ascii="Georgia" w:hAnsi="Georgia"/>
          <w:rPrChange w:id="235" w:author="Hajnalka" w:date="2016-11-07T11:09:00Z">
            <w:rPr>
              <w:rFonts w:ascii="Georgia" w:hAnsi="Georgia"/>
            </w:rPr>
          </w:rPrChange>
        </w:rPr>
        <w:t xml:space="preserve"> számú melléklet</w:t>
      </w:r>
      <w:r w:rsidR="008A4869" w:rsidRPr="00777B6E">
        <w:rPr>
          <w:rFonts w:ascii="Georgia" w:hAnsi="Georgia"/>
          <w:rPrChange w:id="236" w:author="Hajnalka" w:date="2016-11-07T11:09:00Z">
            <w:rPr>
              <w:rFonts w:ascii="Georgia" w:hAnsi="Georgia"/>
            </w:rPr>
          </w:rPrChange>
        </w:rPr>
        <w:t xml:space="preserve">e szerinti nyilatkozat kitöltésével </w:t>
      </w:r>
      <w:r w:rsidR="006872BD" w:rsidRPr="00777B6E">
        <w:rPr>
          <w:rFonts w:ascii="Georgia" w:hAnsi="Georgia"/>
          <w:rPrChange w:id="237" w:author="Hajnalka" w:date="2016-11-07T11:09:00Z">
            <w:rPr>
              <w:rFonts w:ascii="Georgia" w:hAnsi="Georgia"/>
            </w:rPr>
          </w:rPrChange>
        </w:rPr>
        <w:t xml:space="preserve">arról, </w:t>
      </w:r>
      <w:r w:rsidR="006872BD" w:rsidRPr="00777B6E">
        <w:rPr>
          <w:rFonts w:ascii="Georgia" w:eastAsia="SimSun" w:hAnsi="Georgia" w:cs="Verdana"/>
          <w:lang w:eastAsia="zh-CN"/>
          <w:rPrChange w:id="238" w:author="Hajnalka" w:date="2016-11-07T11:09:00Z">
            <w:rPr>
              <w:rFonts w:ascii="Georgia" w:eastAsia="SimSun" w:hAnsi="Georgia" w:cs="Verdana"/>
              <w:lang w:eastAsia="zh-CN"/>
            </w:rPr>
          </w:rPrChange>
        </w:rPr>
        <w:t>hogy ő maga, illetve az általa a teljesítésbe a Kbt. 138. § szerint bevont alvállalkozók egyenként mekkora összegre jogosultak az ellenér</w:t>
      </w:r>
      <w:r w:rsidR="008A4869" w:rsidRPr="00777B6E">
        <w:rPr>
          <w:rFonts w:ascii="Georgia" w:eastAsia="SimSun" w:hAnsi="Georgia" w:cs="Verdana"/>
          <w:lang w:eastAsia="zh-CN"/>
          <w:rPrChange w:id="239" w:author="Hajnalka" w:date="2016-11-07T11:09:00Z">
            <w:rPr>
              <w:rFonts w:ascii="Georgia" w:eastAsia="SimSun" w:hAnsi="Georgia" w:cs="Verdana"/>
              <w:lang w:eastAsia="zh-CN"/>
            </w:rPr>
          </w:rPrChange>
        </w:rPr>
        <w:t>tékből.</w:t>
      </w:r>
      <w:r w:rsidRPr="00777B6E">
        <w:rPr>
          <w:rFonts w:ascii="Georgia" w:hAnsi="Georgia"/>
          <w:rPrChange w:id="240" w:author="Hajnalka" w:date="2016-11-07T11:09:00Z">
            <w:rPr>
              <w:rFonts w:ascii="Georgia" w:hAnsi="Georgia"/>
            </w:rPr>
          </w:rPrChange>
        </w:rPr>
        <w:t xml:space="preserve"> Megrendelő a Kbt. 135. § (3) bekezdése alkalmazásával teljesíti fizetési kötelezettségét. </w:t>
      </w:r>
    </w:p>
    <w:p w14:paraId="23F4B1E7" w14:textId="132E0A29" w:rsidR="00843376" w:rsidRPr="00777B6E" w:rsidRDefault="008A4869" w:rsidP="00CE2720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241" w:author="Hajnalka" w:date="2016-11-07T11:09:00Z">
            <w:rPr>
              <w:rFonts w:ascii="Georgia" w:hAnsi="Georgia"/>
            </w:rPr>
          </w:rPrChange>
        </w:rPr>
      </w:pPr>
      <w:bookmarkStart w:id="242" w:name="_Toc389741997"/>
      <w:r w:rsidRPr="00777B6E">
        <w:rPr>
          <w:rFonts w:ascii="Georgia" w:hAnsi="Georgia"/>
          <w:rPrChange w:id="243" w:author="Hajnalka" w:date="2016-11-07T11:09:00Z">
            <w:rPr>
              <w:rFonts w:ascii="Georgia" w:hAnsi="Georgia"/>
            </w:rPr>
          </w:rPrChange>
        </w:rPr>
        <w:t>Megrendelő a Vállal</w:t>
      </w:r>
      <w:r w:rsidR="00843376" w:rsidRPr="00777B6E">
        <w:rPr>
          <w:rFonts w:ascii="Georgia" w:hAnsi="Georgia"/>
          <w:rPrChange w:id="244" w:author="Hajnalka" w:date="2016-11-07T11:09:00Z">
            <w:rPr>
              <w:rFonts w:ascii="Georgia" w:hAnsi="Georgia"/>
            </w:rPr>
          </w:rPrChange>
        </w:rPr>
        <w:t xml:space="preserve">kozót a jelen Szerződés alapján megillető vállalkozási díj </w:t>
      </w:r>
      <w:r w:rsidR="00237463" w:rsidRPr="00777B6E">
        <w:rPr>
          <w:rFonts w:ascii="Georgia" w:hAnsi="Georgia"/>
          <w:rPrChange w:id="245" w:author="Hajnalka" w:date="2016-11-07T11:09:00Z">
            <w:rPr>
              <w:rFonts w:ascii="Georgia" w:hAnsi="Georgia"/>
            </w:rPr>
          </w:rPrChange>
        </w:rPr>
        <w:t>ö</w:t>
      </w:r>
      <w:r w:rsidR="00843376" w:rsidRPr="00777B6E">
        <w:rPr>
          <w:rFonts w:ascii="Georgia" w:hAnsi="Georgia"/>
          <w:rPrChange w:id="246" w:author="Hajnalka" w:date="2016-11-07T11:09:00Z">
            <w:rPr>
              <w:rFonts w:ascii="Georgia" w:hAnsi="Georgia"/>
            </w:rPr>
          </w:rPrChange>
        </w:rPr>
        <w:t xml:space="preserve">sszegét a Vállalkozó </w:t>
      </w:r>
      <w:del w:id="247" w:author="Modositas" w:date="2016-11-07T11:08:00Z">
        <w:r w:rsidR="00843376" w:rsidRPr="00777B6E">
          <w:rPr>
            <w:rFonts w:ascii="Georgia" w:hAnsi="Georgia"/>
            <w:rPrChange w:id="248" w:author="Hajnalka" w:date="2016-11-07T11:09:00Z">
              <w:rPr>
                <w:rFonts w:ascii="Georgia" w:hAnsi="Georgia"/>
              </w:rPr>
            </w:rPrChange>
          </w:rPr>
          <w:delText>……………………</w:delText>
        </w:r>
        <w:r w:rsidR="002009E9" w:rsidRPr="00777B6E">
          <w:rPr>
            <w:rFonts w:ascii="Georgia" w:hAnsi="Georgia"/>
            <w:rPrChange w:id="249" w:author="Hajnalka" w:date="2016-11-07T11:09:00Z">
              <w:rPr>
                <w:rFonts w:ascii="Georgia" w:hAnsi="Georgia"/>
              </w:rPr>
            </w:rPrChange>
          </w:rPr>
          <w:delText>…..</w:delText>
        </w:r>
        <w:r w:rsidR="00843376" w:rsidRPr="00777B6E">
          <w:rPr>
            <w:rFonts w:ascii="Georgia" w:hAnsi="Georgia"/>
            <w:rPrChange w:id="250" w:author="Hajnalka" w:date="2016-11-07T11:09:00Z">
              <w:rPr>
                <w:rFonts w:ascii="Georgia" w:hAnsi="Georgia"/>
              </w:rPr>
            </w:rPrChange>
          </w:rPr>
          <w:delText>. által vezetett ……………………………….. számú</w:delText>
        </w:r>
      </w:del>
      <w:ins w:id="251" w:author="Modositas" w:date="2016-11-07T11:08:00Z">
        <w:r w:rsidR="009B6AB8" w:rsidRPr="00777B6E">
          <w:rPr>
            <w:rFonts w:ascii="Georgia" w:hAnsi="Georgia"/>
            <w:rPrChange w:id="252" w:author="Hajnalka" w:date="2016-11-07T11:09:00Z">
              <w:rPr>
                <w:rFonts w:ascii="Georgia" w:hAnsi="Georgia"/>
              </w:rPr>
            </w:rPrChange>
          </w:rPr>
          <w:t>cégkivonatában szereplő, a számlán feltüntetésre kerülő pénzforgalmi</w:t>
        </w:r>
      </w:ins>
      <w:r w:rsidR="009B6AB8" w:rsidRPr="00777B6E">
        <w:rPr>
          <w:rFonts w:ascii="Georgia" w:hAnsi="Georgia"/>
          <w:rPrChange w:id="253" w:author="Hajnalka" w:date="2016-11-07T11:09:00Z">
            <w:rPr>
              <w:rFonts w:ascii="Georgia" w:hAnsi="Georgia"/>
            </w:rPr>
          </w:rPrChange>
        </w:rPr>
        <w:t xml:space="preserve"> </w:t>
      </w:r>
      <w:r w:rsidR="00843376" w:rsidRPr="00777B6E">
        <w:rPr>
          <w:rFonts w:ascii="Georgia" w:hAnsi="Georgia"/>
          <w:rPrChange w:id="254" w:author="Hajnalka" w:date="2016-11-07T11:09:00Z">
            <w:rPr>
              <w:rFonts w:ascii="Georgia" w:hAnsi="Georgia"/>
            </w:rPr>
          </w:rPrChange>
        </w:rPr>
        <w:t xml:space="preserve">számlájára utalja át, alvállalkozó igénybevétele esetén </w:t>
      </w:r>
      <w:del w:id="255" w:author="Modositas" w:date="2016-11-07T11:08:00Z">
        <w:r w:rsidR="00843376" w:rsidRPr="00777B6E">
          <w:rPr>
            <w:rFonts w:ascii="Georgia" w:hAnsi="Georgia"/>
            <w:rPrChange w:id="256" w:author="Hajnalka" w:date="2016-11-07T11:09:00Z">
              <w:rPr>
                <w:rFonts w:ascii="Georgia" w:hAnsi="Georgia"/>
              </w:rPr>
            </w:rPrChange>
          </w:rPr>
          <w:delText>az alvállalkozót megillető vállalkozási díj az általa kiállított számlán feltüntetett, a cégkivonatában szereplő számlára</w:delText>
        </w:r>
      </w:del>
      <w:ins w:id="257" w:author="Modositas" w:date="2016-11-07T11:08:00Z">
        <w:r w:rsidR="009B6AB8" w:rsidRPr="00777B6E">
          <w:rPr>
            <w:rFonts w:ascii="Georgia" w:hAnsi="Georgia"/>
            <w:rPrChange w:id="258" w:author="Hajnalka" w:date="2016-11-07T11:09:00Z">
              <w:rPr>
                <w:rFonts w:ascii="Georgia" w:hAnsi="Georgia"/>
              </w:rPr>
            </w:rPrChange>
          </w:rPr>
          <w:t>a Kbt. 135. § (3) bekezdése</w:t>
        </w:r>
      </w:ins>
      <w:r w:rsidR="009B6AB8" w:rsidRPr="00777B6E">
        <w:rPr>
          <w:rFonts w:ascii="Georgia" w:hAnsi="Georgia"/>
          <w:rPrChange w:id="259" w:author="Hajnalka" w:date="2016-11-07T11:09:00Z">
            <w:rPr>
              <w:rFonts w:ascii="Georgia" w:hAnsi="Georgia"/>
            </w:rPr>
          </w:rPrChange>
        </w:rPr>
        <w:t xml:space="preserve"> </w:t>
      </w:r>
      <w:r w:rsidR="00843376" w:rsidRPr="00777B6E">
        <w:rPr>
          <w:rFonts w:ascii="Georgia" w:hAnsi="Georgia"/>
          <w:rPrChange w:id="260" w:author="Hajnalka" w:date="2016-11-07T11:09:00Z">
            <w:rPr>
              <w:rFonts w:ascii="Georgia" w:hAnsi="Georgia"/>
            </w:rPr>
          </w:rPrChange>
        </w:rPr>
        <w:t xml:space="preserve">kerül </w:t>
      </w:r>
      <w:del w:id="261" w:author="Modositas" w:date="2016-11-07T11:08:00Z">
        <w:r w:rsidR="00843376" w:rsidRPr="00777B6E">
          <w:rPr>
            <w:rFonts w:ascii="Georgia" w:hAnsi="Georgia"/>
            <w:rPrChange w:id="262" w:author="Hajnalka" w:date="2016-11-07T11:09:00Z">
              <w:rPr>
                <w:rFonts w:ascii="Georgia" w:hAnsi="Georgia"/>
              </w:rPr>
            </w:rPrChange>
          </w:rPr>
          <w:delText>átutalásra</w:delText>
        </w:r>
      </w:del>
      <w:ins w:id="263" w:author="Modositas" w:date="2016-11-07T11:08:00Z">
        <w:r w:rsidR="009B6AB8" w:rsidRPr="00777B6E">
          <w:rPr>
            <w:rFonts w:ascii="Georgia" w:hAnsi="Georgia"/>
            <w:rPrChange w:id="264" w:author="Hajnalka" w:date="2016-11-07T11:09:00Z">
              <w:rPr>
                <w:rFonts w:ascii="Georgia" w:hAnsi="Georgia"/>
              </w:rPr>
            </w:rPrChange>
          </w:rPr>
          <w:t>alkalmazásra</w:t>
        </w:r>
      </w:ins>
      <w:r w:rsidR="00843376" w:rsidRPr="00777B6E">
        <w:rPr>
          <w:rFonts w:ascii="Georgia" w:hAnsi="Georgia"/>
          <w:rPrChange w:id="265" w:author="Hajnalka" w:date="2016-11-07T11:09:00Z">
            <w:rPr>
              <w:rFonts w:ascii="Georgia" w:hAnsi="Georgia"/>
            </w:rPr>
          </w:rPrChange>
        </w:rPr>
        <w:t xml:space="preserve">. </w:t>
      </w:r>
    </w:p>
    <w:p w14:paraId="68488156" w14:textId="77777777" w:rsidR="00B8322C" w:rsidRPr="00777B6E" w:rsidRDefault="00B8322C" w:rsidP="00B8322C">
      <w:pPr>
        <w:rPr>
          <w:del w:id="266" w:author="Modositas" w:date="2016-11-07T11:08:00Z"/>
          <w:rFonts w:ascii="Georgia" w:hAnsi="Georgia"/>
          <w:szCs w:val="24"/>
          <w:rPrChange w:id="267" w:author="Hajnalka" w:date="2016-11-07T11:09:00Z">
            <w:rPr>
              <w:del w:id="268" w:author="Modositas" w:date="2016-11-07T11:08:00Z"/>
              <w:rFonts w:ascii="Georgia" w:hAnsi="Georgia"/>
            </w:rPr>
          </w:rPrChange>
        </w:rPr>
      </w:pPr>
    </w:p>
    <w:p w14:paraId="7D59C0A2" w14:textId="77777777" w:rsidR="00843376" w:rsidRPr="00777B6E" w:rsidRDefault="00843376" w:rsidP="00CE2720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269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270" w:author="Hajnalka" w:date="2016-11-07T11:09:00Z">
            <w:rPr>
              <w:rFonts w:ascii="Georgia" w:hAnsi="Georgia"/>
            </w:rPr>
          </w:rPrChange>
        </w:rPr>
        <w:t>Vállalkozó a Kbt. 136. § (1) bekezdése alapján kötelezettséget vállal arra, hogy</w:t>
      </w:r>
      <w:bookmarkEnd w:id="242"/>
      <w:r w:rsidRPr="00777B6E">
        <w:rPr>
          <w:rFonts w:ascii="Georgia" w:hAnsi="Georgia"/>
          <w:rPrChange w:id="271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773FFF42" w14:textId="77777777" w:rsidR="00843376" w:rsidRPr="00777B6E" w:rsidRDefault="00843376" w:rsidP="00843376">
      <w:pPr>
        <w:numPr>
          <w:ilvl w:val="0"/>
          <w:numId w:val="19"/>
        </w:numPr>
        <w:rPr>
          <w:rFonts w:ascii="Georgia" w:eastAsia="SimSun" w:hAnsi="Georgia" w:cs="Verdana"/>
          <w:szCs w:val="24"/>
          <w:lang w:eastAsia="zh-CN"/>
          <w:rPrChange w:id="272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</w:pPr>
      <w:r w:rsidRPr="00777B6E">
        <w:rPr>
          <w:rFonts w:ascii="Georgia" w:eastAsia="SimSun" w:hAnsi="Georgia" w:cs="Verdana"/>
          <w:szCs w:val="24"/>
          <w:lang w:eastAsia="zh-CN"/>
          <w:rPrChange w:id="273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 xml:space="preserve">nem fizet, illetve számol el a szerződés teljesítésével összefüggésben olyan költségeket, amelyek a Kbt. 62. § (1) bekezdés </w:t>
      </w:r>
      <w:r w:rsidRPr="00777B6E">
        <w:rPr>
          <w:rFonts w:ascii="Georgia" w:eastAsia="SimSun" w:hAnsi="Georgia" w:cs="Verdana"/>
          <w:iCs/>
          <w:szCs w:val="24"/>
          <w:lang w:eastAsia="zh-CN"/>
          <w:rPrChange w:id="274" w:author="Hajnalka" w:date="2016-11-07T11:09:00Z">
            <w:rPr>
              <w:rFonts w:ascii="Georgia" w:eastAsia="SimSun" w:hAnsi="Georgia" w:cs="Verdana"/>
              <w:iCs/>
              <w:szCs w:val="24"/>
              <w:lang w:eastAsia="zh-CN"/>
            </w:rPr>
          </w:rPrChange>
        </w:rPr>
        <w:t xml:space="preserve">k) </w:t>
      </w:r>
      <w:r w:rsidRPr="00777B6E">
        <w:rPr>
          <w:rFonts w:ascii="Georgia" w:eastAsia="SimSun" w:hAnsi="Georgia" w:cs="Verdana"/>
          <w:szCs w:val="24"/>
          <w:lang w:eastAsia="zh-CN"/>
          <w:rPrChange w:id="275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 xml:space="preserve">pont </w:t>
      </w:r>
      <w:r w:rsidRPr="00777B6E">
        <w:rPr>
          <w:rFonts w:ascii="Georgia" w:eastAsia="SimSun" w:hAnsi="Georgia" w:cs="Verdana"/>
          <w:iCs/>
          <w:szCs w:val="24"/>
          <w:lang w:eastAsia="zh-CN"/>
          <w:rPrChange w:id="276" w:author="Hajnalka" w:date="2016-11-07T11:09:00Z">
            <w:rPr>
              <w:rFonts w:ascii="Georgia" w:eastAsia="SimSun" w:hAnsi="Georgia" w:cs="Verdana"/>
              <w:iCs/>
              <w:szCs w:val="24"/>
              <w:lang w:eastAsia="zh-CN"/>
            </w:rPr>
          </w:rPrChange>
        </w:rPr>
        <w:t>ka)-kb)</w:t>
      </w:r>
      <w:r w:rsidRPr="00777B6E">
        <w:rPr>
          <w:rFonts w:ascii="Georgia" w:eastAsia="SimSun" w:hAnsi="Georgia" w:cs="Verdana"/>
          <w:i/>
          <w:iCs/>
          <w:szCs w:val="24"/>
          <w:lang w:eastAsia="zh-CN"/>
          <w:rPrChange w:id="277" w:author="Hajnalka" w:date="2016-11-07T11:09:00Z">
            <w:rPr>
              <w:rFonts w:ascii="Georgia" w:eastAsia="SimSun" w:hAnsi="Georgia" w:cs="Verdana"/>
              <w:i/>
              <w:iCs/>
              <w:szCs w:val="24"/>
              <w:lang w:eastAsia="zh-CN"/>
            </w:rPr>
          </w:rPrChange>
        </w:rPr>
        <w:t xml:space="preserve"> </w:t>
      </w:r>
      <w:r w:rsidRPr="00777B6E">
        <w:rPr>
          <w:rFonts w:ascii="Georgia" w:eastAsia="SimSun" w:hAnsi="Georgia" w:cs="Verdana"/>
          <w:szCs w:val="24"/>
          <w:lang w:eastAsia="zh-CN"/>
          <w:rPrChange w:id="278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alpontja szerinti feltételeknek nem megfelelő társaság tekintetében merülnek fel, és amelyek a Vállalkozó adóköteles jövedelmének csökkentésére alkalmasak;</w:t>
      </w:r>
    </w:p>
    <w:p w14:paraId="6D308348" w14:textId="77777777" w:rsidR="00843376" w:rsidRPr="00777B6E" w:rsidRDefault="00843376" w:rsidP="00843376">
      <w:pPr>
        <w:numPr>
          <w:ilvl w:val="0"/>
          <w:numId w:val="19"/>
        </w:numPr>
        <w:rPr>
          <w:rFonts w:ascii="Georgia" w:eastAsia="SimSun" w:hAnsi="Georgia" w:cs="Verdana"/>
          <w:szCs w:val="24"/>
          <w:lang w:eastAsia="zh-CN"/>
          <w:rPrChange w:id="279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</w:pPr>
      <w:r w:rsidRPr="00777B6E">
        <w:rPr>
          <w:rFonts w:ascii="Georgia" w:eastAsia="SimSun" w:hAnsi="Georgia" w:cs="Verdana"/>
          <w:szCs w:val="24"/>
          <w:lang w:eastAsia="zh-CN"/>
          <w:rPrChange w:id="280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a szerződés teljesítésének teljes időtartama alatt tulajdonosi szerkezetét a Megrendelő számára megismerhetővé teszi és a Kbt. 143. § (3) bekezdése szerinti ügyletekről a Megrendelőt haladéktalanul értesíti.</w:t>
      </w:r>
    </w:p>
    <w:p w14:paraId="0237FA51" w14:textId="77777777" w:rsidR="00843376" w:rsidRPr="00777B6E" w:rsidRDefault="00843376" w:rsidP="00CE2720">
      <w:pPr>
        <w:pStyle w:val="Listaszerbekezds"/>
        <w:numPr>
          <w:ilvl w:val="1"/>
          <w:numId w:val="4"/>
        </w:numPr>
        <w:ind w:left="1276" w:hanging="709"/>
        <w:jc w:val="both"/>
        <w:rPr>
          <w:del w:id="281" w:author="Modositas" w:date="2016-11-07T11:08:00Z"/>
          <w:rFonts w:ascii="Georgia" w:hAnsi="Georgia"/>
          <w:rPrChange w:id="282" w:author="Hajnalka" w:date="2016-11-07T11:09:00Z">
            <w:rPr>
              <w:del w:id="283" w:author="Modositas" w:date="2016-11-07T11:08:00Z"/>
              <w:rFonts w:ascii="Georgia" w:hAnsi="Georgia"/>
            </w:rPr>
          </w:rPrChange>
        </w:rPr>
      </w:pPr>
      <w:del w:id="284" w:author="Modositas" w:date="2016-11-07T11:08:00Z">
        <w:r w:rsidRPr="00777B6E">
          <w:rPr>
            <w:rFonts w:ascii="Georgia" w:hAnsi="Georgia"/>
            <w:rPrChange w:id="285" w:author="Hajnalka" w:date="2016-11-07T11:09:00Z">
              <w:rPr>
                <w:rFonts w:ascii="Georgia" w:hAnsi="Georgia"/>
              </w:rPr>
            </w:rPrChange>
          </w:rPr>
          <w:delText xml:space="preserve">Késedelmes fizetés esetén Vállalkozó a Ptk. 6:155 §-ában foglaltak szerint jogosult késedelmi kamatra. </w:delText>
        </w:r>
      </w:del>
      <w:moveFromRangeStart w:id="286" w:author="Modositas" w:date="2016-11-07T11:08:00Z" w:name="move466280237"/>
      <w:moveFrom w:id="287" w:author="Modositas" w:date="2016-11-07T11:08:00Z">
        <w:r w:rsidR="0037097B" w:rsidRPr="00777B6E">
          <w:rPr>
            <w:rFonts w:ascii="Georgia" w:hAnsi="Georgia"/>
            <w:rPrChange w:id="288" w:author="Hajnalka" w:date="2016-11-07T11:09:00Z">
              <w:rPr>
                <w:rFonts w:ascii="Georgia" w:hAnsi="Georgia"/>
              </w:rPr>
            </w:rPrChange>
          </w:rPr>
          <w:t>Megrendelő késedelmét kizárja, ha a köztartozásmentes adózói nyilvántartásban nem szereplő Vállalkozó vagy alvállalkozó nem nyújtja be a b) pont szerinti együttes adóigazolást.</w:t>
        </w:r>
      </w:moveFrom>
      <w:moveFromRangeEnd w:id="286"/>
    </w:p>
    <w:p w14:paraId="38D7A241" w14:textId="708A3C4B" w:rsidR="002009E9" w:rsidRPr="00777B6E" w:rsidRDefault="002009E9" w:rsidP="00D73505">
      <w:pPr>
        <w:autoSpaceDE w:val="0"/>
        <w:autoSpaceDN w:val="0"/>
        <w:adjustRightInd w:val="0"/>
        <w:jc w:val="left"/>
        <w:rPr>
          <w:rFonts w:ascii="Georgia" w:eastAsiaTheme="minorHAnsi" w:hAnsi="Georgia"/>
          <w:szCs w:val="24"/>
          <w:lang w:eastAsia="en-US"/>
          <w:rPrChange w:id="289" w:author="Hajnalka" w:date="2016-11-07T11:09:00Z">
            <w:rPr>
              <w:rFonts w:ascii="Georgia" w:eastAsiaTheme="minorHAnsi" w:hAnsi="Georgia"/>
              <w:szCs w:val="24"/>
              <w:lang w:eastAsia="en-US"/>
            </w:rPr>
          </w:rPrChange>
        </w:rPr>
      </w:pPr>
    </w:p>
    <w:p w14:paraId="11E60BC2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290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291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A Vállalkozó kötelezettségei</w:t>
      </w:r>
    </w:p>
    <w:p w14:paraId="415DBFA2" w14:textId="77777777" w:rsidR="00A930D3" w:rsidRPr="00777B6E" w:rsidRDefault="00A930D3" w:rsidP="00A930D3">
      <w:pPr>
        <w:ind w:left="567"/>
        <w:rPr>
          <w:rFonts w:ascii="Georgia" w:hAnsi="Georgia"/>
          <w:b/>
          <w:szCs w:val="24"/>
          <w:u w:val="single"/>
          <w:rPrChange w:id="292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448D7F7F" w14:textId="0AB44541" w:rsidR="00AC3CE7" w:rsidRPr="00777B6E" w:rsidRDefault="00622CF4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293" w:author="Hajnalka" w:date="2016-11-07T11:09:00Z">
            <w:rPr>
              <w:rFonts w:ascii="Georgia" w:hAnsi="Georgia"/>
            </w:rPr>
          </w:rPrChange>
        </w:rPr>
      </w:pPr>
      <w:bookmarkStart w:id="294" w:name="_Toc332807090"/>
      <w:bookmarkStart w:id="295" w:name="_Toc332809108"/>
      <w:bookmarkStart w:id="296" w:name="_Toc332810162"/>
      <w:bookmarkStart w:id="297" w:name="_Toc332874974"/>
      <w:bookmarkStart w:id="298" w:name="_Toc398809946"/>
      <w:bookmarkStart w:id="299" w:name="_Toc398815810"/>
      <w:bookmarkStart w:id="300" w:name="_Toc398816131"/>
      <w:bookmarkStart w:id="301" w:name="_Toc398889652"/>
      <w:bookmarkStart w:id="302" w:name="_Toc429995324"/>
      <w:r w:rsidRPr="00777B6E">
        <w:rPr>
          <w:rFonts w:ascii="Georgia" w:hAnsi="Georgia"/>
          <w:rPrChange w:id="303" w:author="Hajnalka" w:date="2016-11-07T11:09:00Z">
            <w:rPr>
              <w:rFonts w:ascii="Georgia" w:hAnsi="Georgia"/>
            </w:rPr>
          </w:rPrChange>
        </w:rPr>
        <w:t xml:space="preserve">A </w:t>
      </w:r>
      <w:r w:rsidR="00AC3CE7" w:rsidRPr="00777B6E">
        <w:rPr>
          <w:rFonts w:ascii="Georgia" w:hAnsi="Georgia"/>
          <w:rPrChange w:id="304" w:author="Hajnalka" w:date="2016-11-07T11:09:00Z">
            <w:rPr>
              <w:rFonts w:ascii="Georgia" w:hAnsi="Georgia"/>
            </w:rPr>
          </w:rPrChange>
        </w:rPr>
        <w:t>Vállalkozó köteles az 1. számú mellékletben meghatározott karbantartási munkákat a</w:t>
      </w:r>
      <w:r w:rsidR="00F31232" w:rsidRPr="00777B6E">
        <w:rPr>
          <w:rFonts w:ascii="Georgia" w:hAnsi="Georgia"/>
          <w:rPrChange w:id="305" w:author="Hajnalka" w:date="2016-11-07T11:09:00Z">
            <w:rPr>
              <w:rFonts w:ascii="Georgia" w:hAnsi="Georgia"/>
            </w:rPr>
          </w:rPrChange>
        </w:rPr>
        <w:t xml:space="preserve"> </w:t>
      </w:r>
      <w:r w:rsidR="00E63134" w:rsidRPr="00777B6E">
        <w:rPr>
          <w:rFonts w:ascii="Georgia" w:hAnsi="Georgia"/>
          <w:rPrChange w:id="306" w:author="Hajnalka" w:date="2016-11-07T11:09:00Z">
            <w:rPr>
              <w:rFonts w:ascii="Georgia" w:hAnsi="Georgia"/>
            </w:rPr>
          </w:rPrChange>
        </w:rPr>
        <w:t>2</w:t>
      </w:r>
      <w:r w:rsidR="00AC3CE7" w:rsidRPr="00777B6E">
        <w:rPr>
          <w:rFonts w:ascii="Georgia" w:hAnsi="Georgia"/>
          <w:rPrChange w:id="307" w:author="Hajnalka" w:date="2016-11-07T11:09:00Z">
            <w:rPr>
              <w:rFonts w:ascii="Georgia" w:hAnsi="Georgia"/>
            </w:rPr>
          </w:rPrChange>
        </w:rPr>
        <w:t xml:space="preserve">. számú mellékletben meghatározott rendszerességgel, </w:t>
      </w:r>
      <w:r w:rsidR="00F31232" w:rsidRPr="00777B6E">
        <w:rPr>
          <w:rFonts w:ascii="Georgia" w:hAnsi="Georgia"/>
          <w:rPrChange w:id="308" w:author="Hajnalka" w:date="2016-11-07T11:09:00Z">
            <w:rPr>
              <w:rFonts w:ascii="Georgia" w:hAnsi="Georgia"/>
            </w:rPr>
          </w:rPrChange>
        </w:rPr>
        <w:t xml:space="preserve">az 1.3. pontban foglaltak szerint meghatározott, </w:t>
      </w:r>
      <w:r w:rsidR="00AC3CE7" w:rsidRPr="00777B6E">
        <w:rPr>
          <w:rFonts w:ascii="Georgia" w:hAnsi="Georgia"/>
          <w:rPrChange w:id="309" w:author="Hajnalka" w:date="2016-11-07T11:09:00Z">
            <w:rPr>
              <w:rFonts w:ascii="Georgia" w:hAnsi="Georgia"/>
            </w:rPr>
          </w:rPrChange>
        </w:rPr>
        <w:t>a Megrendelővel előzetesen egyeztetett időpontokban elvégezni.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14:paraId="0360F638" w14:textId="70E276DF" w:rsidR="00AC3CE7" w:rsidRPr="00777B6E" w:rsidRDefault="00D67DBC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10" w:author="Hajnalka" w:date="2016-11-07T11:09:00Z">
            <w:rPr>
              <w:rFonts w:ascii="Georgia" w:hAnsi="Georgia"/>
            </w:rPr>
          </w:rPrChange>
        </w:rPr>
      </w:pPr>
      <w:bookmarkStart w:id="311" w:name="_Toc332807091"/>
      <w:bookmarkStart w:id="312" w:name="_Toc332809109"/>
      <w:bookmarkStart w:id="313" w:name="_Toc332810163"/>
      <w:bookmarkStart w:id="314" w:name="_Toc332874975"/>
      <w:bookmarkStart w:id="315" w:name="_Toc398809947"/>
      <w:bookmarkStart w:id="316" w:name="_Toc398815811"/>
      <w:bookmarkStart w:id="317" w:name="_Toc398816132"/>
      <w:bookmarkStart w:id="318" w:name="_Toc398889653"/>
      <w:bookmarkStart w:id="319" w:name="_Toc429995325"/>
      <w:r w:rsidRPr="00777B6E">
        <w:rPr>
          <w:rFonts w:ascii="Georgia" w:hAnsi="Georgia"/>
          <w:rPrChange w:id="320" w:author="Hajnalka" w:date="2016-11-07T11:09:00Z">
            <w:rPr>
              <w:rFonts w:ascii="Georgia" w:hAnsi="Georgia"/>
            </w:rPr>
          </w:rPrChange>
        </w:rPr>
        <w:t>Az értesítési rend alá tartozó</w:t>
      </w:r>
      <w:r w:rsidR="00F02AA4" w:rsidRPr="00777B6E">
        <w:rPr>
          <w:rFonts w:ascii="Georgia" w:hAnsi="Georgia"/>
          <w:rPrChange w:id="321" w:author="Hajnalka" w:date="2016-11-07T11:09:00Z">
            <w:rPr>
              <w:rFonts w:ascii="Georgia" w:hAnsi="Georgia"/>
            </w:rPr>
          </w:rPrChange>
        </w:rPr>
        <w:t>, folyamatos üzemű</w:t>
      </w:r>
      <w:r w:rsidRPr="00777B6E">
        <w:rPr>
          <w:rFonts w:ascii="Georgia" w:hAnsi="Georgia"/>
          <w:rPrChange w:id="322" w:author="Hajnalka" w:date="2016-11-07T11:09:00Z">
            <w:rPr>
              <w:rFonts w:ascii="Georgia" w:hAnsi="Georgia"/>
            </w:rPr>
          </w:rPrChange>
        </w:rPr>
        <w:t xml:space="preserve"> berendezések hibaüzenete esetén </w:t>
      </w:r>
      <w:r w:rsidR="00F02AA4" w:rsidRPr="00777B6E">
        <w:rPr>
          <w:rFonts w:ascii="Georgia" w:hAnsi="Georgia"/>
          <w:rPrChange w:id="323" w:author="Hajnalka" w:date="2016-11-07T11:09:00Z">
            <w:rPr>
              <w:rFonts w:ascii="Georgia" w:hAnsi="Georgia"/>
            </w:rPr>
          </w:rPrChange>
        </w:rPr>
        <w:t xml:space="preserve">a Vállalkozó </w:t>
      </w:r>
      <w:r w:rsidRPr="00777B6E">
        <w:rPr>
          <w:rFonts w:ascii="Georgia" w:hAnsi="Georgia"/>
          <w:rPrChange w:id="324" w:author="Hajnalka" w:date="2016-11-07T11:09:00Z">
            <w:rPr>
              <w:rFonts w:ascii="Georgia" w:hAnsi="Georgia"/>
            </w:rPr>
          </w:rPrChange>
        </w:rPr>
        <w:t xml:space="preserve">köteles </w:t>
      </w:r>
      <w:r w:rsidR="00F02AA4" w:rsidRPr="00777B6E">
        <w:rPr>
          <w:rFonts w:ascii="Georgia" w:hAnsi="Georgia"/>
          <w:rPrChange w:id="325" w:author="Hajnalka" w:date="2016-11-07T11:09:00Z">
            <w:rPr>
              <w:rFonts w:ascii="Georgia" w:hAnsi="Georgia"/>
            </w:rPr>
          </w:rPrChange>
        </w:rPr>
        <w:t xml:space="preserve">az év bármely napján, bármely napszakban </w:t>
      </w:r>
      <w:r w:rsidRPr="00777B6E">
        <w:rPr>
          <w:rFonts w:ascii="Georgia" w:hAnsi="Georgia"/>
          <w:rPrChange w:id="326" w:author="Hajnalka" w:date="2016-11-07T11:09:00Z">
            <w:rPr>
              <w:rFonts w:ascii="Georgia" w:hAnsi="Georgia"/>
            </w:rPr>
          </w:rPrChange>
        </w:rPr>
        <w:t xml:space="preserve">2 órán belül a helyszínen megjelenni és megkezdeni a javítást. </w:t>
      </w:r>
      <w:r w:rsidR="00AC3CE7" w:rsidRPr="00777B6E">
        <w:rPr>
          <w:rFonts w:ascii="Georgia" w:hAnsi="Georgia"/>
          <w:rPrChange w:id="327" w:author="Hajnalka" w:date="2016-11-07T11:09:00Z">
            <w:rPr>
              <w:rFonts w:ascii="Georgia" w:hAnsi="Georgia"/>
            </w:rPr>
          </w:rPrChange>
        </w:rPr>
        <w:t xml:space="preserve">Eseti hibabejelentés alapján </w:t>
      </w:r>
      <w:r w:rsidR="006F20D5" w:rsidRPr="00777B6E">
        <w:rPr>
          <w:rFonts w:ascii="Georgia" w:hAnsi="Georgia"/>
          <w:rPrChange w:id="328" w:author="Hajnalka" w:date="2016-11-07T11:09:00Z">
            <w:rPr>
              <w:rFonts w:ascii="Georgia" w:hAnsi="Georgia"/>
            </w:rPr>
          </w:rPrChange>
        </w:rPr>
        <w:t xml:space="preserve">a </w:t>
      </w:r>
      <w:r w:rsidR="00AC3CE7" w:rsidRPr="00777B6E">
        <w:rPr>
          <w:rFonts w:ascii="Georgia" w:hAnsi="Georgia"/>
          <w:rPrChange w:id="329" w:author="Hajnalka" w:date="2016-11-07T11:09:00Z">
            <w:rPr>
              <w:rFonts w:ascii="Georgia" w:hAnsi="Georgia"/>
            </w:rPr>
          </w:rPrChange>
        </w:rPr>
        <w:t>Vállalkozó köteles 2</w:t>
      </w:r>
      <w:r w:rsidR="00C81D5F" w:rsidRPr="00777B6E">
        <w:rPr>
          <w:rFonts w:ascii="Georgia" w:hAnsi="Georgia"/>
          <w:rPrChange w:id="330" w:author="Hajnalka" w:date="2016-11-07T11:09:00Z">
            <w:rPr>
              <w:rFonts w:ascii="Georgia" w:hAnsi="Georgia"/>
            </w:rPr>
          </w:rPrChange>
        </w:rPr>
        <w:t>4</w:t>
      </w:r>
      <w:r w:rsidR="00AC3CE7" w:rsidRPr="00777B6E">
        <w:rPr>
          <w:rFonts w:ascii="Georgia" w:hAnsi="Georgia"/>
          <w:rPrChange w:id="331" w:author="Hajnalka" w:date="2016-11-07T11:09:00Z">
            <w:rPr>
              <w:rFonts w:ascii="Georgia" w:hAnsi="Georgia"/>
            </w:rPr>
          </w:rPrChange>
        </w:rPr>
        <w:t xml:space="preserve"> órán belül megkezdeni a jelen szerződés tárgyát képező berendezések hibaelhárítását, javítását és azt a lehetséges legrövidebb időn belül befejezni.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r w:rsidR="00AC3CE7" w:rsidRPr="00777B6E">
        <w:rPr>
          <w:rFonts w:ascii="Georgia" w:hAnsi="Georgia"/>
          <w:rPrChange w:id="332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39D275F8" w14:textId="77777777" w:rsidR="00AC3CE7" w:rsidRPr="00777B6E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33" w:author="Hajnalka" w:date="2016-11-07T11:09:00Z">
            <w:rPr>
              <w:rFonts w:ascii="Georgia" w:hAnsi="Georgia"/>
            </w:rPr>
          </w:rPrChange>
        </w:rPr>
      </w:pPr>
      <w:bookmarkStart w:id="334" w:name="_Toc332807092"/>
      <w:bookmarkStart w:id="335" w:name="_Toc332809110"/>
      <w:bookmarkStart w:id="336" w:name="_Toc332810164"/>
      <w:bookmarkStart w:id="337" w:name="_Toc332874976"/>
      <w:bookmarkStart w:id="338" w:name="_Toc398809948"/>
      <w:bookmarkStart w:id="339" w:name="_Toc398815812"/>
      <w:bookmarkStart w:id="340" w:name="_Toc398816133"/>
      <w:bookmarkStart w:id="341" w:name="_Toc398889654"/>
      <w:bookmarkStart w:id="342" w:name="_Toc429995326"/>
      <w:r w:rsidRPr="00777B6E">
        <w:rPr>
          <w:rFonts w:ascii="Georgia" w:hAnsi="Georgia"/>
          <w:rPrChange w:id="343" w:author="Hajnalka" w:date="2016-11-07T11:09:00Z">
            <w:rPr>
              <w:rFonts w:ascii="Georgia" w:hAnsi="Georgia"/>
            </w:rPr>
          </w:rPrChange>
        </w:rPr>
        <w:t>A hibabejelentések kezelője a Vállalkozó 10.2. pontban képviselőjeként megnevezett személy.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14:paraId="5A048AB3" w14:textId="77777777" w:rsidR="00AC3CE7" w:rsidRPr="00777B6E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44" w:author="Hajnalka" w:date="2016-11-07T11:09:00Z">
            <w:rPr>
              <w:rFonts w:ascii="Georgia" w:hAnsi="Georgia"/>
            </w:rPr>
          </w:rPrChange>
        </w:rPr>
      </w:pPr>
      <w:bookmarkStart w:id="345" w:name="_Toc332807093"/>
      <w:bookmarkStart w:id="346" w:name="_Toc332809111"/>
      <w:bookmarkStart w:id="347" w:name="_Toc332810165"/>
      <w:bookmarkStart w:id="348" w:name="_Toc332874977"/>
      <w:bookmarkStart w:id="349" w:name="_Toc398809949"/>
      <w:bookmarkStart w:id="350" w:name="_Toc398815813"/>
      <w:bookmarkStart w:id="351" w:name="_Toc398816134"/>
      <w:bookmarkStart w:id="352" w:name="_Toc398889655"/>
      <w:bookmarkStart w:id="353" w:name="_Toc429995327"/>
      <w:r w:rsidRPr="00777B6E">
        <w:rPr>
          <w:rFonts w:ascii="Georgia" w:hAnsi="Georgia"/>
          <w:rPrChange w:id="354" w:author="Hajnalka" w:date="2016-11-07T11:09:00Z">
            <w:rPr>
              <w:rFonts w:ascii="Georgia" w:hAnsi="Georgia"/>
            </w:rPr>
          </w:rPrChange>
        </w:rPr>
        <w:t>A Vállalkozó kijelenti, hogy jogosult a jelen szerződés tárgya szerinti tevékenységek elvégzésére, és kötelezettséget vállal arra, hogy gondoskodik a szerződés teljesítéséhez szükséges létszámú, megfelelő szakképzettséggel és jogosultsággal rendelkező szakemberek rendelkezésre állásáról.</w:t>
      </w:r>
    </w:p>
    <w:p w14:paraId="10631074" w14:textId="4FB34E57" w:rsidR="002122EF" w:rsidRPr="00777B6E" w:rsidRDefault="006F20D5" w:rsidP="00E0379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5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356" w:author="Hajnalka" w:date="2016-11-07T11:09:00Z">
            <w:rPr>
              <w:rFonts w:ascii="Georgia" w:hAnsi="Georgia"/>
            </w:rPr>
          </w:rPrChange>
        </w:rPr>
        <w:t>A jelen szerződés teljesítése során a HR szektor berendezéseivel és a szivárgásvizsgálattal kapcsolatos feladatokat olyan (HR-I. tevékenységi kategória szerinti) képesített vállalkozás köteles végezni, amely szerepel a 14/2015. (II. 10.) Korm. rendelet 5. § (2) bekezdésében előírt, a Nemzeti Klímavédelmi Hatóság által vezetett nyilvántartásban (Klímagáz adatbázis) és ezen vállalkozás teljesítésbe bevont alkalmazottjának szerepelnie kell a Nemzeti Klímavédelmi Hatóság által vezetett képesített személyekről szóló nyilvántartásban (H</w:t>
      </w:r>
      <w:r w:rsidR="002122EF" w:rsidRPr="00777B6E">
        <w:rPr>
          <w:rFonts w:ascii="Georgia" w:hAnsi="Georgia"/>
          <w:rPrChange w:id="357" w:author="Hajnalka" w:date="2016-11-07T11:09:00Z">
            <w:rPr>
              <w:rFonts w:ascii="Georgia" w:hAnsi="Georgia"/>
            </w:rPr>
          </w:rPrChange>
        </w:rPr>
        <w:t>R</w:t>
      </w:r>
      <w:r w:rsidRPr="00777B6E">
        <w:rPr>
          <w:rFonts w:ascii="Georgia" w:hAnsi="Georgia"/>
          <w:rPrChange w:id="358" w:author="Hajnalka" w:date="2016-11-07T11:09:00Z">
            <w:rPr>
              <w:rFonts w:ascii="Georgia" w:hAnsi="Georgia"/>
            </w:rPr>
          </w:rPrChange>
        </w:rPr>
        <w:t>-I. megfelelési kategória szerint). A</w:t>
      </w:r>
      <w:r w:rsidR="002122EF" w:rsidRPr="00777B6E">
        <w:rPr>
          <w:rFonts w:ascii="Georgia" w:hAnsi="Georgia"/>
          <w:rPrChange w:id="359" w:author="Hajnalka" w:date="2016-11-07T11:09:00Z">
            <w:rPr>
              <w:rFonts w:ascii="Georgia" w:hAnsi="Georgia"/>
            </w:rPr>
          </w:rPrChange>
        </w:rPr>
        <w:t xml:space="preserve"> </w:t>
      </w:r>
      <w:r w:rsidRPr="00777B6E">
        <w:rPr>
          <w:rFonts w:ascii="Georgia" w:hAnsi="Georgia"/>
          <w:rPrChange w:id="360" w:author="Hajnalka" w:date="2016-11-07T11:09:00Z">
            <w:rPr>
              <w:rFonts w:ascii="Georgia" w:hAnsi="Georgia"/>
            </w:rPr>
          </w:rPrChange>
        </w:rPr>
        <w:t xml:space="preserve">HR szektor berendezéseivel kapcsolatos feladatokat ellátó képesített </w:t>
      </w:r>
      <w:r w:rsidRPr="00777B6E">
        <w:rPr>
          <w:rFonts w:ascii="Georgia" w:hAnsi="Georgia"/>
          <w:rPrChange w:id="361" w:author="Hajnalka" w:date="2016-11-07T11:09:00Z">
            <w:rPr>
              <w:rFonts w:ascii="Georgia" w:hAnsi="Georgia"/>
            </w:rPr>
          </w:rPrChange>
        </w:rPr>
        <w:lastRenderedPageBreak/>
        <w:t>vállalkozás: …………………………………………………</w:t>
      </w:r>
      <w:r w:rsidR="002122EF" w:rsidRPr="00777B6E">
        <w:rPr>
          <w:rFonts w:ascii="Georgia" w:hAnsi="Georgia"/>
          <w:rPrChange w:id="362" w:author="Hajnalka" w:date="2016-11-07T11:09:00Z">
            <w:rPr>
              <w:rFonts w:ascii="Georgia" w:hAnsi="Georgia"/>
            </w:rPr>
          </w:rPrChange>
        </w:rPr>
        <w:t xml:space="preserve">, az alkalmasság igazolása során bemutatott, szerződés teljesítésében résztvevő, a </w:t>
      </w:r>
      <w:r w:rsidR="002122EF" w:rsidRPr="00777B6E">
        <w:rPr>
          <w:rFonts w:ascii="Georgia" w:hAnsi="Georgia"/>
          <w:color w:val="000000"/>
          <w:rPrChange w:id="363" w:author="Hajnalka" w:date="2016-11-07T11:09:00Z">
            <w:rPr>
              <w:rFonts w:ascii="Georgia" w:hAnsi="Georgia"/>
              <w:color w:val="000000"/>
            </w:rPr>
          </w:rPrChange>
        </w:rPr>
        <w:t xml:space="preserve">Klímagáz adatbázisban ………………………… nyilvántartási számon </w:t>
      </w:r>
      <w:r w:rsidR="002122EF" w:rsidRPr="00777B6E">
        <w:rPr>
          <w:rFonts w:ascii="Georgia" w:hAnsi="Georgia"/>
          <w:rPrChange w:id="364" w:author="Hajnalka" w:date="2016-11-07T11:09:00Z">
            <w:rPr>
              <w:rFonts w:ascii="Georgia" w:hAnsi="Georgia"/>
            </w:rPr>
          </w:rPrChange>
        </w:rPr>
        <w:t>szereplő, H-I. megfelelési kategóriájú képesített szakember:………………………………..</w:t>
      </w:r>
    </w:p>
    <w:p w14:paraId="388AACA6" w14:textId="77777777" w:rsidR="00B8322C" w:rsidRPr="00777B6E" w:rsidRDefault="00B8322C" w:rsidP="00B8322C">
      <w:pPr>
        <w:rPr>
          <w:del w:id="365" w:author="Modositas" w:date="2016-11-07T11:08:00Z"/>
          <w:rFonts w:ascii="Georgia" w:hAnsi="Georgia"/>
          <w:szCs w:val="24"/>
          <w:rPrChange w:id="366" w:author="Hajnalka" w:date="2016-11-07T11:09:00Z">
            <w:rPr>
              <w:del w:id="367" w:author="Modositas" w:date="2016-11-07T11:08:00Z"/>
              <w:rFonts w:ascii="Georgia" w:hAnsi="Georgia"/>
            </w:rPr>
          </w:rPrChange>
        </w:rPr>
      </w:pPr>
    </w:p>
    <w:p w14:paraId="5E04391B" w14:textId="33D78961" w:rsidR="006F20D5" w:rsidRPr="00777B6E" w:rsidRDefault="006F20D5" w:rsidP="00E0379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68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369" w:author="Hajnalka" w:date="2016-11-07T11:09:00Z">
            <w:rPr>
              <w:rFonts w:ascii="Georgia" w:hAnsi="Georgia"/>
            </w:rPr>
          </w:rPrChange>
        </w:rPr>
        <w:t>A Vállalkozó kijelenti, hogy a szerződés teljesítéséhez szükséges erőforrásokat, szakembereket és műszaki, technikai felszerel</w:t>
      </w:r>
      <w:r w:rsidR="003501AB" w:rsidRPr="00777B6E">
        <w:rPr>
          <w:rFonts w:ascii="Georgia" w:hAnsi="Georgia"/>
          <w:rPrChange w:id="370" w:author="Hajnalka" w:date="2016-11-07T11:09:00Z">
            <w:rPr>
              <w:rFonts w:ascii="Georgia" w:hAnsi="Georgia"/>
            </w:rPr>
          </w:rPrChange>
        </w:rPr>
        <w:t>tséget folyamatosan biztosítja, az előző pontban megnevezett szakember személyében, adataiban bekövetkező esetleges változás esetén a Kbt.</w:t>
      </w:r>
      <w:ins w:id="371" w:author="Modositas" w:date="2016-11-07T11:08:00Z">
        <w:r w:rsidR="00F30B8A" w:rsidRPr="00777B6E">
          <w:rPr>
            <w:rFonts w:ascii="Georgia" w:hAnsi="Georgia"/>
            <w:rPrChange w:id="372" w:author="Hajnalka" w:date="2016-11-07T11:09:00Z">
              <w:rPr>
                <w:rFonts w:ascii="Georgia" w:hAnsi="Georgia"/>
              </w:rPr>
            </w:rPrChange>
          </w:rPr>
          <w:t xml:space="preserve"> 138. § (2) bekezdése irányadó.</w:t>
        </w:r>
      </w:ins>
    </w:p>
    <w:p w14:paraId="630FAC07" w14:textId="77777777" w:rsidR="00AC3CE7" w:rsidRPr="00777B6E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73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374" w:author="Hajnalka" w:date="2016-11-07T11:09:00Z">
            <w:rPr>
              <w:rFonts w:ascii="Georgia" w:hAnsi="Georgia"/>
            </w:rPr>
          </w:rPrChange>
        </w:rPr>
        <w:t>A berendezések kezelői számára a Vállalkozó segítséget nyújt a szükséges speciális ismeretek elsajátításához.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14:paraId="6B4785F8" w14:textId="77777777" w:rsidR="00AC3CE7" w:rsidRPr="00777B6E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75" w:author="Hajnalka" w:date="2016-11-07T11:09:00Z">
            <w:rPr>
              <w:rFonts w:ascii="Georgia" w:hAnsi="Georgia"/>
            </w:rPr>
          </w:rPrChange>
        </w:rPr>
      </w:pPr>
      <w:bookmarkStart w:id="376" w:name="_Toc332807094"/>
      <w:bookmarkStart w:id="377" w:name="_Toc332809112"/>
      <w:bookmarkStart w:id="378" w:name="_Toc332810166"/>
      <w:bookmarkStart w:id="379" w:name="_Toc332874978"/>
      <w:bookmarkStart w:id="380" w:name="_Toc398809950"/>
      <w:bookmarkStart w:id="381" w:name="_Toc398815814"/>
      <w:bookmarkStart w:id="382" w:name="_Toc398816135"/>
      <w:bookmarkStart w:id="383" w:name="_Toc398889656"/>
      <w:bookmarkStart w:id="384" w:name="_Toc429995328"/>
      <w:r w:rsidRPr="00777B6E">
        <w:rPr>
          <w:rFonts w:ascii="Georgia" w:hAnsi="Georgia"/>
          <w:rPrChange w:id="385" w:author="Hajnalka" w:date="2016-11-07T11:09:00Z">
            <w:rPr>
              <w:rFonts w:ascii="Georgia" w:hAnsi="Georgia"/>
            </w:rPr>
          </w:rPrChange>
        </w:rPr>
        <w:t>A munkaterület átvételét követően a Vállalkozó feladatát képezi a munkavédelem megszervezése, az egészségvédő-, óvó rendszabályoknak a munkavégzés során való megtartatása.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14:paraId="31EB7DD8" w14:textId="77777777" w:rsidR="00AC3CE7" w:rsidRPr="00777B6E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86" w:author="Hajnalka" w:date="2016-11-07T11:09:00Z">
            <w:rPr>
              <w:rFonts w:ascii="Georgia" w:hAnsi="Georgia"/>
            </w:rPr>
          </w:rPrChange>
        </w:rPr>
      </w:pPr>
      <w:bookmarkStart w:id="387" w:name="_Toc332807095"/>
      <w:bookmarkStart w:id="388" w:name="_Toc332809113"/>
      <w:bookmarkStart w:id="389" w:name="_Toc332810167"/>
      <w:bookmarkStart w:id="390" w:name="_Toc332874979"/>
      <w:bookmarkStart w:id="391" w:name="_Toc398809951"/>
      <w:bookmarkStart w:id="392" w:name="_Toc398815815"/>
      <w:bookmarkStart w:id="393" w:name="_Toc398816136"/>
      <w:bookmarkStart w:id="394" w:name="_Toc398889657"/>
      <w:bookmarkStart w:id="395" w:name="_Toc429995329"/>
      <w:r w:rsidRPr="00777B6E">
        <w:rPr>
          <w:rFonts w:ascii="Georgia" w:hAnsi="Georgia"/>
          <w:rPrChange w:id="396" w:author="Hajnalka" w:date="2016-11-07T11:09:00Z">
            <w:rPr>
              <w:rFonts w:ascii="Georgia" w:hAnsi="Georgia"/>
            </w:rPr>
          </w:rPrChange>
        </w:rPr>
        <w:t xml:space="preserve">A Vállalkozó a karbantartási tevékenység során keletkező veszélyes </w:t>
      </w:r>
      <w:r w:rsidR="004224DC" w:rsidRPr="00777B6E">
        <w:rPr>
          <w:rFonts w:ascii="Georgia" w:hAnsi="Georgia"/>
          <w:rPrChange w:id="397" w:author="Hajnalka" w:date="2016-11-07T11:09:00Z">
            <w:rPr>
              <w:rFonts w:ascii="Georgia" w:hAnsi="Georgia"/>
            </w:rPr>
          </w:rPrChange>
        </w:rPr>
        <w:t xml:space="preserve">valamint egyéb </w:t>
      </w:r>
      <w:r w:rsidRPr="00777B6E">
        <w:rPr>
          <w:rFonts w:ascii="Georgia" w:hAnsi="Georgia"/>
          <w:rPrChange w:id="398" w:author="Hajnalka" w:date="2016-11-07T11:09:00Z">
            <w:rPr>
              <w:rFonts w:ascii="Georgia" w:hAnsi="Georgia"/>
            </w:rPr>
          </w:rPrChange>
        </w:rPr>
        <w:t>hulladékokat és anyagokat a tevékenység végzésének idején irányadó előírásoknak megfelelően köteles kezelni és elszállítani vagy elszállíttatni.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14:paraId="32479FF6" w14:textId="77777777" w:rsidR="00AC3CE7" w:rsidRPr="00777B6E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399" w:author="Hajnalka" w:date="2016-11-07T11:09:00Z">
            <w:rPr>
              <w:rFonts w:ascii="Georgia" w:hAnsi="Georgia"/>
            </w:rPr>
          </w:rPrChange>
        </w:rPr>
      </w:pPr>
      <w:bookmarkStart w:id="400" w:name="_Toc332807096"/>
      <w:bookmarkStart w:id="401" w:name="_Toc332809114"/>
      <w:bookmarkStart w:id="402" w:name="_Toc332810168"/>
      <w:bookmarkStart w:id="403" w:name="_Toc332874980"/>
      <w:bookmarkStart w:id="404" w:name="_Toc398809952"/>
      <w:bookmarkStart w:id="405" w:name="_Toc398815816"/>
      <w:bookmarkStart w:id="406" w:name="_Toc398816137"/>
      <w:bookmarkStart w:id="407" w:name="_Toc398889658"/>
      <w:bookmarkStart w:id="408" w:name="_Toc429995330"/>
      <w:r w:rsidRPr="00777B6E">
        <w:rPr>
          <w:rFonts w:ascii="Georgia" w:hAnsi="Georgia"/>
          <w:rPrChange w:id="409" w:author="Hajnalka" w:date="2016-11-07T11:09:00Z">
            <w:rPr>
              <w:rFonts w:ascii="Georgia" w:hAnsi="Georgia"/>
            </w:rPr>
          </w:rPrChange>
        </w:rPr>
        <w:t>A Vállalkozó felelősséget vállal a teljesítés helyén tartózkodó személyek életével, testi épségével, egészségével valamint a Megrendelő vagyonával kapcsolatban általa okozott károkért, és a hatályos hatósági előírások megtartásáért.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14:paraId="00D067B4" w14:textId="441DC763" w:rsidR="00AC3CE7" w:rsidRPr="00777B6E" w:rsidRDefault="00AC3CE7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410" w:author="Hajnalka" w:date="2016-11-07T11:09:00Z">
            <w:rPr>
              <w:rFonts w:ascii="Georgia" w:hAnsi="Georgia"/>
            </w:rPr>
          </w:rPrChange>
        </w:rPr>
      </w:pPr>
      <w:bookmarkStart w:id="411" w:name="_Toc332807097"/>
      <w:bookmarkStart w:id="412" w:name="_Toc332809115"/>
      <w:bookmarkStart w:id="413" w:name="_Toc332810169"/>
      <w:bookmarkStart w:id="414" w:name="_Toc332874981"/>
      <w:bookmarkStart w:id="415" w:name="_Toc398809953"/>
      <w:bookmarkStart w:id="416" w:name="_Toc398815817"/>
      <w:bookmarkStart w:id="417" w:name="_Toc398816138"/>
      <w:bookmarkStart w:id="418" w:name="_Toc398889659"/>
      <w:bookmarkStart w:id="419" w:name="_Toc429995331"/>
      <w:r w:rsidRPr="00777B6E">
        <w:rPr>
          <w:rFonts w:ascii="Georgia" w:hAnsi="Georgia"/>
          <w:rPrChange w:id="420" w:author="Hajnalka" w:date="2016-11-07T11:09:00Z">
            <w:rPr>
              <w:rFonts w:ascii="Georgia" w:hAnsi="Georgia"/>
            </w:rPr>
          </w:rPrChange>
        </w:rPr>
        <w:t xml:space="preserve">A Vállalkozó kötelezettséget vállal a jelen szerződés </w:t>
      </w:r>
      <w:r w:rsidR="00E63134" w:rsidRPr="00777B6E">
        <w:rPr>
          <w:rFonts w:ascii="Georgia" w:hAnsi="Georgia"/>
          <w:rPrChange w:id="421" w:author="Hajnalka" w:date="2016-11-07T11:09:00Z">
            <w:rPr>
              <w:rFonts w:ascii="Georgia" w:hAnsi="Georgia"/>
            </w:rPr>
          </w:rPrChange>
        </w:rPr>
        <w:t>4</w:t>
      </w:r>
      <w:r w:rsidRPr="00777B6E">
        <w:rPr>
          <w:rFonts w:ascii="Georgia" w:hAnsi="Georgia"/>
          <w:rPrChange w:id="422" w:author="Hajnalka" w:date="2016-11-07T11:09:00Z">
            <w:rPr>
              <w:rFonts w:ascii="Georgia" w:hAnsi="Georgia"/>
            </w:rPr>
          </w:rPrChange>
        </w:rPr>
        <w:t>. sz. mellékleteként csatolt, az Országházban és az Országgyűlés Irodaházában érvényes speciális munkarendi, munka- és tűzvédelmi rendszabályok megtartásáért és alkalmazottaiva</w:t>
      </w:r>
      <w:r w:rsidR="005834EE" w:rsidRPr="00777B6E">
        <w:rPr>
          <w:rFonts w:ascii="Georgia" w:hAnsi="Georgia"/>
          <w:rPrChange w:id="423" w:author="Hajnalka" w:date="2016-11-07T11:09:00Z">
            <w:rPr>
              <w:rFonts w:ascii="Georgia" w:hAnsi="Georgia"/>
            </w:rPr>
          </w:rPrChange>
        </w:rPr>
        <w:t>l</w:t>
      </w:r>
      <w:r w:rsidR="00E63134" w:rsidRPr="00777B6E">
        <w:rPr>
          <w:rFonts w:ascii="Georgia" w:hAnsi="Georgia"/>
          <w:rPrChange w:id="424" w:author="Hajnalka" w:date="2016-11-07T11:09:00Z">
            <w:rPr>
              <w:rFonts w:ascii="Georgia" w:hAnsi="Georgia"/>
            </w:rPr>
          </w:rPrChange>
        </w:rPr>
        <w:t>, közreműködőivel</w:t>
      </w:r>
      <w:r w:rsidR="005834EE" w:rsidRPr="00777B6E">
        <w:rPr>
          <w:rFonts w:ascii="Georgia" w:hAnsi="Georgia"/>
          <w:rPrChange w:id="425" w:author="Hajnalka" w:date="2016-11-07T11:09:00Z">
            <w:rPr>
              <w:rFonts w:ascii="Georgia" w:hAnsi="Georgia"/>
            </w:rPr>
          </w:rPrChange>
        </w:rPr>
        <w:t xml:space="preserve"> </w:t>
      </w:r>
      <w:r w:rsidRPr="00777B6E">
        <w:rPr>
          <w:rFonts w:ascii="Georgia" w:hAnsi="Georgia"/>
          <w:rPrChange w:id="426" w:author="Hajnalka" w:date="2016-11-07T11:09:00Z">
            <w:rPr>
              <w:rFonts w:ascii="Georgia" w:hAnsi="Georgia"/>
            </w:rPr>
          </w:rPrChange>
        </w:rPr>
        <w:t>való megtartatásáért.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14:paraId="40C6B004" w14:textId="77777777" w:rsidR="005925D3" w:rsidRPr="00777B6E" w:rsidRDefault="00FD4953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427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428" w:author="Hajnalka" w:date="2016-11-07T11:09:00Z">
            <w:rPr>
              <w:rFonts w:ascii="Georgia" w:hAnsi="Georgia"/>
            </w:rPr>
          </w:rPrChange>
        </w:rPr>
        <w:t>A Vállalkozó köteles a</w:t>
      </w:r>
      <w:r w:rsidR="005925D3" w:rsidRPr="00777B6E">
        <w:rPr>
          <w:rFonts w:ascii="Georgia" w:hAnsi="Georgia"/>
          <w:rPrChange w:id="429" w:author="Hajnalka" w:date="2016-11-07T11:09:00Z">
            <w:rPr>
              <w:rFonts w:ascii="Georgia" w:hAnsi="Georgia"/>
            </w:rPr>
          </w:rPrChange>
        </w:rPr>
        <w:t xml:space="preserve"> szivárgásvizsgálat eredményének joghatályos igazolását tartalmazó dokumentum</w:t>
      </w:r>
      <w:r w:rsidRPr="00777B6E">
        <w:rPr>
          <w:rFonts w:ascii="Georgia" w:hAnsi="Georgia"/>
          <w:rPrChange w:id="430" w:author="Hajnalka" w:date="2016-11-07T11:09:00Z">
            <w:rPr>
              <w:rFonts w:ascii="Georgia" w:hAnsi="Georgia"/>
            </w:rPr>
          </w:rPrChange>
        </w:rPr>
        <w:t>ot</w:t>
      </w:r>
      <w:r w:rsidR="005925D3" w:rsidRPr="00777B6E">
        <w:rPr>
          <w:rFonts w:ascii="Georgia" w:hAnsi="Georgia"/>
          <w:rPrChange w:id="431" w:author="Hajnalka" w:date="2016-11-07T11:09:00Z">
            <w:rPr>
              <w:rFonts w:ascii="Georgia" w:hAnsi="Georgia"/>
            </w:rPr>
          </w:rPrChange>
        </w:rPr>
        <w:t>, a szivárgásvizsgálati jegyzőkönyv</w:t>
      </w:r>
      <w:r w:rsidRPr="00777B6E">
        <w:rPr>
          <w:rFonts w:ascii="Georgia" w:hAnsi="Georgia"/>
          <w:rPrChange w:id="432" w:author="Hajnalka" w:date="2016-11-07T11:09:00Z">
            <w:rPr>
              <w:rFonts w:ascii="Georgia" w:hAnsi="Georgia"/>
            </w:rPr>
          </w:rPrChange>
        </w:rPr>
        <w:t>et</w:t>
      </w:r>
      <w:r w:rsidR="005925D3" w:rsidRPr="00777B6E">
        <w:rPr>
          <w:rFonts w:ascii="Georgia" w:hAnsi="Georgia"/>
          <w:rPrChange w:id="433" w:author="Hajnalka" w:date="2016-11-07T11:09:00Z">
            <w:rPr>
              <w:rFonts w:ascii="Georgia" w:hAnsi="Georgia"/>
            </w:rPr>
          </w:rPrChange>
        </w:rPr>
        <w:t xml:space="preserve"> a Nemzeti Klímavédelmi Hatóság (NKH) honlapjára feltölt</w:t>
      </w:r>
      <w:r w:rsidRPr="00777B6E">
        <w:rPr>
          <w:rFonts w:ascii="Georgia" w:hAnsi="Georgia"/>
          <w:rPrChange w:id="434" w:author="Hajnalka" w:date="2016-11-07T11:09:00Z">
            <w:rPr>
              <w:rFonts w:ascii="Georgia" w:hAnsi="Georgia"/>
            </w:rPr>
          </w:rPrChange>
        </w:rPr>
        <w:t>eni</w:t>
      </w:r>
      <w:r w:rsidR="005925D3" w:rsidRPr="00777B6E">
        <w:rPr>
          <w:rFonts w:ascii="Georgia" w:hAnsi="Georgia"/>
          <w:rPrChange w:id="435" w:author="Hajnalka" w:date="2016-11-07T11:09:00Z">
            <w:rPr>
              <w:rFonts w:ascii="Georgia" w:hAnsi="Georgia"/>
            </w:rPr>
          </w:rPrChange>
        </w:rPr>
        <w:t xml:space="preserve">. </w:t>
      </w:r>
    </w:p>
    <w:p w14:paraId="4A8CBF74" w14:textId="2A7F7AC8" w:rsidR="005925D3" w:rsidRPr="00777B6E" w:rsidRDefault="00506A86" w:rsidP="005210E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</w:rPr>
      </w:pPr>
      <w:r w:rsidRPr="00777B6E">
        <w:rPr>
          <w:rFonts w:ascii="Georgia" w:hAnsi="Georgia"/>
          <w:rPrChange w:id="436" w:author="Hajnalka" w:date="2016-11-07T11:09:00Z">
            <w:rPr>
              <w:rFonts w:ascii="Georgia" w:hAnsi="Georgia"/>
            </w:rPr>
          </w:rPrChange>
        </w:rPr>
        <w:t xml:space="preserve">A Vállalkozó </w:t>
      </w:r>
      <w:ins w:id="437" w:author="Modositas" w:date="2016-11-07T11:08:00Z">
        <w:r w:rsidR="00A81C47" w:rsidRPr="00777B6E">
          <w:rPr>
            <w:rFonts w:ascii="Georgia" w:hAnsi="Georgia" w:cstheme="minorHAnsi"/>
          </w:rPr>
          <w:t xml:space="preserve">az általa végzendő, tűzgyújtási engedélyhez kötött tevékenységekhez </w:t>
        </w:r>
      </w:ins>
      <w:r w:rsidRPr="00777B6E">
        <w:rPr>
          <w:rFonts w:ascii="Georgia" w:hAnsi="Georgia"/>
        </w:rPr>
        <w:t xml:space="preserve">köteles </w:t>
      </w:r>
      <w:r w:rsidR="00A81C47" w:rsidRPr="00777B6E">
        <w:rPr>
          <w:rFonts w:ascii="Georgia" w:hAnsi="Georgia"/>
        </w:rPr>
        <w:t xml:space="preserve">gondoskodni </w:t>
      </w:r>
      <w:r w:rsidR="00A81C47" w:rsidRPr="00777B6E">
        <w:rPr>
          <w:rFonts w:ascii="Georgia" w:hAnsi="Georgia"/>
        </w:rPr>
        <w:t xml:space="preserve">az </w:t>
      </w:r>
      <w:del w:id="438" w:author="Modositas" w:date="2016-11-07T11:08:00Z">
        <w:r w:rsidRPr="00777B6E">
          <w:rPr>
            <w:rFonts w:ascii="Georgia" w:hAnsi="Georgia"/>
          </w:rPr>
          <w:delText>elektromos tüzek oltására is alkalmas</w:delText>
        </w:r>
      </w:del>
      <w:ins w:id="439" w:author="Modositas" w:date="2016-11-07T11:08:00Z">
        <w:r w:rsidR="00A81C47" w:rsidRPr="00777B6E">
          <w:rPr>
            <w:rFonts w:ascii="Georgia" w:hAnsi="Georgia" w:cstheme="minorHAnsi"/>
          </w:rPr>
          <w:t>engedélyezésre szolgáló 50x2 példányos nyomtatványról, valamint az abban meghatározott</w:t>
        </w:r>
      </w:ins>
      <w:r w:rsidR="00A81C47" w:rsidRPr="00777B6E">
        <w:rPr>
          <w:rFonts w:ascii="Georgia" w:hAnsi="Georgia"/>
        </w:rPr>
        <w:t xml:space="preserve"> </w:t>
      </w:r>
      <w:r w:rsidRPr="00777B6E">
        <w:rPr>
          <w:rFonts w:ascii="Georgia" w:hAnsi="Georgia"/>
        </w:rPr>
        <w:t xml:space="preserve">tűzoltó </w:t>
      </w:r>
      <w:del w:id="440" w:author="Modositas" w:date="2016-11-07T11:08:00Z">
        <w:r w:rsidRPr="00777B6E">
          <w:rPr>
            <w:rFonts w:ascii="Georgia" w:hAnsi="Georgia"/>
          </w:rPr>
          <w:delText>készülék</w:delText>
        </w:r>
      </w:del>
      <w:ins w:id="441" w:author="Modositas" w:date="2016-11-07T11:08:00Z">
        <w:r w:rsidRPr="00777B6E">
          <w:rPr>
            <w:rFonts w:ascii="Georgia" w:hAnsi="Georgia"/>
          </w:rPr>
          <w:t>készülék</w:t>
        </w:r>
        <w:r w:rsidR="00A81C47" w:rsidRPr="00777B6E">
          <w:rPr>
            <w:rFonts w:ascii="Georgia" w:hAnsi="Georgia"/>
          </w:rPr>
          <w:t>ek</w:t>
        </w:r>
        <w:r w:rsidRPr="00777B6E">
          <w:rPr>
            <w:rFonts w:ascii="Georgia" w:hAnsi="Georgia"/>
          </w:rPr>
          <w:t xml:space="preserve"> </w:t>
        </w:r>
        <w:r w:rsidR="00A81C47" w:rsidRPr="00777B6E">
          <w:rPr>
            <w:rFonts w:ascii="Georgia" w:hAnsi="Georgia" w:cstheme="minorHAnsi"/>
          </w:rPr>
          <w:t>és eszközök</w:t>
        </w:r>
      </w:ins>
      <w:r w:rsidR="00A81C47" w:rsidRPr="00777B6E">
        <w:rPr>
          <w:rFonts w:ascii="Georgia" w:hAnsi="Georgia"/>
        </w:rPr>
        <w:t xml:space="preserve"> </w:t>
      </w:r>
      <w:r w:rsidRPr="00777B6E">
        <w:rPr>
          <w:rFonts w:ascii="Georgia" w:hAnsi="Georgia"/>
        </w:rPr>
        <w:t>munkaterületen történő elhelyezéséről.</w:t>
      </w:r>
    </w:p>
    <w:p w14:paraId="1499904C" w14:textId="77777777" w:rsidR="005925D3" w:rsidRPr="00777B6E" w:rsidRDefault="005925D3" w:rsidP="00AC3CE7">
      <w:pPr>
        <w:tabs>
          <w:tab w:val="num" w:pos="2880"/>
        </w:tabs>
        <w:ind w:left="420"/>
        <w:outlineLvl w:val="0"/>
        <w:rPr>
          <w:rFonts w:ascii="Georgia" w:hAnsi="Georgia"/>
          <w:szCs w:val="24"/>
          <w:rPrChange w:id="442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3598205E" w14:textId="77777777" w:rsidR="00B8322C" w:rsidRPr="00777B6E" w:rsidRDefault="00B8322C" w:rsidP="00AC3CE7">
      <w:pPr>
        <w:tabs>
          <w:tab w:val="num" w:pos="2880"/>
        </w:tabs>
        <w:ind w:left="420"/>
        <w:outlineLvl w:val="0"/>
        <w:rPr>
          <w:rFonts w:ascii="Georgia" w:hAnsi="Georgia"/>
          <w:szCs w:val="24"/>
          <w:rPrChange w:id="443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032D9C62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444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445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Megrendelő kötelezettségei</w:t>
      </w:r>
    </w:p>
    <w:p w14:paraId="07D506C4" w14:textId="77777777" w:rsidR="008402E5" w:rsidRPr="00777B6E" w:rsidRDefault="008402E5" w:rsidP="008402E5">
      <w:pPr>
        <w:ind w:left="567"/>
        <w:rPr>
          <w:rFonts w:ascii="Georgia" w:hAnsi="Georgia"/>
          <w:b/>
          <w:szCs w:val="24"/>
          <w:u w:val="single"/>
          <w:rPrChange w:id="446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1271324C" w14:textId="77777777" w:rsidR="00AC3CE7" w:rsidRPr="00777B6E" w:rsidRDefault="00475B6F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447" w:author="Hajnalka" w:date="2016-11-07T11:09:00Z">
            <w:rPr>
              <w:rFonts w:ascii="Georgia" w:hAnsi="Georgia"/>
            </w:rPr>
          </w:rPrChange>
        </w:rPr>
      </w:pPr>
      <w:bookmarkStart w:id="448" w:name="_Toc332807100"/>
      <w:bookmarkStart w:id="449" w:name="_Toc332809118"/>
      <w:bookmarkStart w:id="450" w:name="_Toc332810172"/>
      <w:bookmarkStart w:id="451" w:name="_Toc332874984"/>
      <w:bookmarkStart w:id="452" w:name="_Toc398809956"/>
      <w:bookmarkStart w:id="453" w:name="_Toc398815820"/>
      <w:bookmarkStart w:id="454" w:name="_Toc398816141"/>
      <w:bookmarkStart w:id="455" w:name="_Toc398889662"/>
      <w:bookmarkStart w:id="456" w:name="_Toc429995334"/>
      <w:r w:rsidRPr="00777B6E">
        <w:rPr>
          <w:rFonts w:ascii="Georgia" w:hAnsi="Georgia"/>
          <w:rPrChange w:id="457" w:author="Hajnalka" w:date="2016-11-07T11:09:00Z">
            <w:rPr>
              <w:rFonts w:ascii="Georgia" w:hAnsi="Georgia"/>
            </w:rPr>
          </w:rPrChange>
        </w:rPr>
        <w:t xml:space="preserve">A </w:t>
      </w:r>
      <w:r w:rsidR="00AC3CE7" w:rsidRPr="00777B6E">
        <w:rPr>
          <w:rFonts w:ascii="Georgia" w:hAnsi="Georgia"/>
          <w:rPrChange w:id="458" w:author="Hajnalka" w:date="2016-11-07T11:09:00Z">
            <w:rPr>
              <w:rFonts w:ascii="Georgia" w:hAnsi="Georgia"/>
            </w:rPr>
          </w:rPrChange>
        </w:rPr>
        <w:t>Megrendelő a berendezések kezeléséhez megfelelő képzettségű személyzetet biztosít.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r w:rsidR="00AC3CE7" w:rsidRPr="00777B6E">
        <w:rPr>
          <w:rFonts w:ascii="Georgia" w:hAnsi="Georgia"/>
          <w:rPrChange w:id="459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1BA354B6" w14:textId="77777777" w:rsidR="00AC3CE7" w:rsidRPr="00777B6E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460" w:author="Hajnalka" w:date="2016-11-07T11:09:00Z">
            <w:rPr>
              <w:rFonts w:ascii="Georgia" w:hAnsi="Georgia"/>
            </w:rPr>
          </w:rPrChange>
        </w:rPr>
      </w:pPr>
      <w:bookmarkStart w:id="461" w:name="_Toc332807101"/>
      <w:bookmarkStart w:id="462" w:name="_Toc332809119"/>
      <w:bookmarkStart w:id="463" w:name="_Toc332810173"/>
      <w:bookmarkStart w:id="464" w:name="_Toc332874985"/>
      <w:bookmarkStart w:id="465" w:name="_Toc398809957"/>
      <w:bookmarkStart w:id="466" w:name="_Toc398815821"/>
      <w:bookmarkStart w:id="467" w:name="_Toc398816142"/>
      <w:bookmarkStart w:id="468" w:name="_Toc398889663"/>
      <w:bookmarkStart w:id="469" w:name="_Toc429995335"/>
      <w:r w:rsidRPr="00777B6E">
        <w:rPr>
          <w:rFonts w:ascii="Georgia" w:hAnsi="Georgia"/>
          <w:rPrChange w:id="470" w:author="Hajnalka" w:date="2016-11-07T11:09:00Z">
            <w:rPr>
              <w:rFonts w:ascii="Georgia" w:hAnsi="Georgia"/>
            </w:rPr>
          </w:rPrChange>
        </w:rPr>
        <w:t>A berendezéseket kezelő személyek kötelesek megtartani a kezelési utasításban foglaltakat, továbbá rendszeresen ellenőrizni a berendezések működését.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14:paraId="63F57CCE" w14:textId="77777777" w:rsidR="00AC3CE7" w:rsidRPr="00777B6E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471" w:author="Hajnalka" w:date="2016-11-07T11:09:00Z">
            <w:rPr>
              <w:rFonts w:ascii="Georgia" w:hAnsi="Georgia"/>
            </w:rPr>
          </w:rPrChange>
        </w:rPr>
      </w:pPr>
      <w:bookmarkStart w:id="472" w:name="_Toc332807102"/>
      <w:bookmarkStart w:id="473" w:name="_Toc332809120"/>
      <w:bookmarkStart w:id="474" w:name="_Toc332810174"/>
      <w:bookmarkStart w:id="475" w:name="_Toc332874986"/>
      <w:bookmarkStart w:id="476" w:name="_Toc398809958"/>
      <w:bookmarkStart w:id="477" w:name="_Toc398815822"/>
      <w:bookmarkStart w:id="478" w:name="_Toc398816143"/>
      <w:bookmarkStart w:id="479" w:name="_Toc398889664"/>
      <w:bookmarkStart w:id="480" w:name="_Toc429995336"/>
      <w:r w:rsidRPr="00777B6E">
        <w:rPr>
          <w:rFonts w:ascii="Georgia" w:hAnsi="Georgia"/>
          <w:rPrChange w:id="481" w:author="Hajnalka" w:date="2016-11-07T11:09:00Z">
            <w:rPr>
              <w:rFonts w:ascii="Georgia" w:hAnsi="Georgia"/>
            </w:rPr>
          </w:rPrChange>
        </w:rPr>
        <w:t>Hiba előfordulása esetén a hibát és annak valószínűsíthető okát haladéktalanul jelenteni kell a Vállalkozónak.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</w:p>
    <w:p w14:paraId="5BC1D33F" w14:textId="77777777" w:rsidR="00AC3CE7" w:rsidRPr="00777B6E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482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483" w:author="Hajnalka" w:date="2016-11-07T11:09:00Z">
            <w:rPr>
              <w:rFonts w:ascii="Georgia" w:hAnsi="Georgia"/>
            </w:rPr>
          </w:rPrChange>
        </w:rPr>
        <w:t xml:space="preserve">A Megrendelő köteles </w:t>
      </w:r>
      <w:r w:rsidR="005D3E0F" w:rsidRPr="00777B6E">
        <w:rPr>
          <w:rFonts w:ascii="Georgia" w:hAnsi="Georgia"/>
          <w:rPrChange w:id="484" w:author="Hajnalka" w:date="2016-11-07T11:09:00Z">
            <w:rPr>
              <w:rFonts w:ascii="Georgia" w:hAnsi="Georgia"/>
            </w:rPr>
          </w:rPrChange>
        </w:rPr>
        <w:t>a berendezéseken</w:t>
      </w:r>
      <w:r w:rsidR="005D3E0F" w:rsidRPr="00777B6E" w:rsidDel="005D3E0F">
        <w:rPr>
          <w:rFonts w:ascii="Georgia" w:hAnsi="Georgia"/>
          <w:rPrChange w:id="485" w:author="Hajnalka" w:date="2016-11-07T11:09:00Z">
            <w:rPr>
              <w:rFonts w:ascii="Georgia" w:hAnsi="Georgia"/>
            </w:rPr>
          </w:rPrChange>
        </w:rPr>
        <w:t xml:space="preserve"> </w:t>
      </w:r>
      <w:r w:rsidR="005D3E0F" w:rsidRPr="00777B6E">
        <w:rPr>
          <w:rFonts w:ascii="Georgia" w:hAnsi="Georgia"/>
          <w:rPrChange w:id="486" w:author="Hajnalka" w:date="2016-11-07T11:09:00Z">
            <w:rPr>
              <w:rFonts w:ascii="Georgia" w:hAnsi="Georgia"/>
            </w:rPr>
          </w:rPrChange>
        </w:rPr>
        <w:t xml:space="preserve">végrehajtott </w:t>
      </w:r>
      <w:r w:rsidRPr="00777B6E">
        <w:rPr>
          <w:rFonts w:ascii="Georgia" w:hAnsi="Georgia"/>
          <w:rPrChange w:id="487" w:author="Hajnalka" w:date="2016-11-07T11:09:00Z">
            <w:rPr>
              <w:rFonts w:ascii="Georgia" w:hAnsi="Georgia"/>
            </w:rPr>
          </w:rPrChange>
        </w:rPr>
        <w:t>minden változtatást, beavatkozást, a meghibásodásokat, üzemzavarokat haladéktalanul jelenteni a Vállalkozó 10.</w:t>
      </w:r>
      <w:r w:rsidR="00BF164C" w:rsidRPr="00777B6E">
        <w:rPr>
          <w:rFonts w:ascii="Georgia" w:hAnsi="Georgia"/>
          <w:rPrChange w:id="488" w:author="Hajnalka" w:date="2016-11-07T11:09:00Z">
            <w:rPr>
              <w:rFonts w:ascii="Georgia" w:hAnsi="Georgia"/>
            </w:rPr>
          </w:rPrChange>
        </w:rPr>
        <w:t>2.</w:t>
      </w:r>
      <w:r w:rsidRPr="00777B6E">
        <w:rPr>
          <w:rFonts w:ascii="Georgia" w:hAnsi="Georgia"/>
          <w:rPrChange w:id="489" w:author="Hajnalka" w:date="2016-11-07T11:09:00Z">
            <w:rPr>
              <w:rFonts w:ascii="Georgia" w:hAnsi="Georgia"/>
            </w:rPr>
          </w:rPrChange>
        </w:rPr>
        <w:t xml:space="preserve"> pontban szakmai kérdésekben illetékes kapcsolattartójának. </w:t>
      </w:r>
    </w:p>
    <w:p w14:paraId="7796228B" w14:textId="77777777" w:rsidR="00AC3CE7" w:rsidRPr="00777B6E" w:rsidRDefault="00475B6F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del w:id="490" w:author="Modositas" w:date="2016-11-07T11:08:00Z"/>
          <w:rFonts w:ascii="Georgia" w:hAnsi="Georgia"/>
          <w:rPrChange w:id="491" w:author="Hajnalka" w:date="2016-11-07T11:09:00Z">
            <w:rPr>
              <w:del w:id="492" w:author="Modositas" w:date="2016-11-07T11:08:00Z"/>
              <w:rFonts w:ascii="Georgia" w:hAnsi="Georgia"/>
            </w:rPr>
          </w:rPrChange>
        </w:rPr>
      </w:pPr>
      <w:del w:id="493" w:author="Modositas" w:date="2016-11-07T11:08:00Z">
        <w:r w:rsidRPr="00777B6E">
          <w:rPr>
            <w:rFonts w:ascii="Georgia" w:hAnsi="Georgia"/>
            <w:rPrChange w:id="494" w:author="Hajnalka" w:date="2016-11-07T11:09:00Z">
              <w:rPr>
                <w:rFonts w:ascii="Georgia" w:hAnsi="Georgia"/>
              </w:rPr>
            </w:rPrChange>
          </w:rPr>
          <w:delText xml:space="preserve">A </w:delText>
        </w:r>
        <w:r w:rsidR="00AC3CE7" w:rsidRPr="00777B6E">
          <w:rPr>
            <w:rFonts w:ascii="Georgia" w:hAnsi="Georgia"/>
            <w:rPrChange w:id="495" w:author="Hajnalka" w:date="2016-11-07T11:09:00Z">
              <w:rPr>
                <w:rFonts w:ascii="Georgia" w:hAnsi="Georgia"/>
              </w:rPr>
            </w:rPrChange>
          </w:rPr>
          <w:delText>Megrendelő gondoskodik az elektromos tüzek oltására is alkalmas tűzoltó készülék munkaterületen történő elhelyezéséről.</w:delText>
        </w:r>
      </w:del>
    </w:p>
    <w:p w14:paraId="438BF579" w14:textId="77777777" w:rsidR="008D5B65" w:rsidRPr="00777B6E" w:rsidRDefault="008D5B65" w:rsidP="00AC3CE7">
      <w:pPr>
        <w:ind w:left="420"/>
        <w:outlineLvl w:val="0"/>
        <w:rPr>
          <w:rFonts w:ascii="Georgia" w:hAnsi="Georgia"/>
          <w:szCs w:val="24"/>
          <w:highlight w:val="yellow"/>
          <w:rPrChange w:id="496" w:author="Hajnalka" w:date="2016-11-07T11:09:00Z">
            <w:rPr>
              <w:rFonts w:ascii="Georgia" w:hAnsi="Georgia"/>
              <w:szCs w:val="24"/>
              <w:highlight w:val="yellow"/>
            </w:rPr>
          </w:rPrChange>
        </w:rPr>
      </w:pPr>
    </w:p>
    <w:p w14:paraId="281E9250" w14:textId="77777777" w:rsidR="00B8322C" w:rsidRPr="00777B6E" w:rsidRDefault="00B8322C" w:rsidP="00AC3CE7">
      <w:pPr>
        <w:ind w:left="420"/>
        <w:outlineLvl w:val="0"/>
        <w:rPr>
          <w:rFonts w:ascii="Georgia" w:hAnsi="Georgia"/>
          <w:szCs w:val="24"/>
          <w:highlight w:val="yellow"/>
          <w:rPrChange w:id="497" w:author="Hajnalka" w:date="2016-11-07T11:09:00Z">
            <w:rPr>
              <w:rFonts w:ascii="Georgia" w:hAnsi="Georgia"/>
              <w:szCs w:val="24"/>
              <w:highlight w:val="yellow"/>
            </w:rPr>
          </w:rPrChange>
        </w:rPr>
      </w:pPr>
    </w:p>
    <w:p w14:paraId="6B54F41A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498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49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Jótállás</w:t>
      </w:r>
    </w:p>
    <w:p w14:paraId="35257EC9" w14:textId="77777777" w:rsidR="005B07B1" w:rsidRPr="00777B6E" w:rsidRDefault="005B07B1" w:rsidP="005B07B1">
      <w:pPr>
        <w:ind w:left="567"/>
        <w:rPr>
          <w:rFonts w:ascii="Georgia" w:hAnsi="Georgia"/>
          <w:b/>
          <w:szCs w:val="24"/>
          <w:u w:val="single"/>
          <w:rPrChange w:id="500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7A7DA9E0" w14:textId="77777777" w:rsidR="00AC3CE7" w:rsidRPr="00777B6E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501" w:author="Hajnalka" w:date="2016-11-07T11:09:00Z">
            <w:rPr>
              <w:rFonts w:ascii="Georgia" w:hAnsi="Georgia"/>
            </w:rPr>
          </w:rPrChange>
        </w:rPr>
      </w:pPr>
      <w:bookmarkStart w:id="502" w:name="_Toc332807104"/>
      <w:bookmarkStart w:id="503" w:name="_Toc332809122"/>
      <w:bookmarkStart w:id="504" w:name="_Toc332810178"/>
      <w:bookmarkStart w:id="505" w:name="_Toc332874990"/>
      <w:bookmarkStart w:id="506" w:name="_Toc398809962"/>
      <w:bookmarkStart w:id="507" w:name="_Toc398815826"/>
      <w:bookmarkStart w:id="508" w:name="_Toc398816147"/>
      <w:bookmarkStart w:id="509" w:name="_Toc398889668"/>
      <w:bookmarkStart w:id="510" w:name="_Toc429995340"/>
      <w:r w:rsidRPr="00777B6E">
        <w:rPr>
          <w:rFonts w:ascii="Georgia" w:hAnsi="Georgia"/>
          <w:rPrChange w:id="511" w:author="Hajnalka" w:date="2016-11-07T11:09:00Z">
            <w:rPr>
              <w:rFonts w:ascii="Georgia" w:hAnsi="Georgia"/>
            </w:rPr>
          </w:rPrChange>
        </w:rPr>
        <w:t>Vállalkozó az általa végzett javítási munkákra,</w:t>
      </w:r>
      <w:r w:rsidR="00475B6F" w:rsidRPr="00777B6E">
        <w:rPr>
          <w:rFonts w:ascii="Georgia" w:hAnsi="Georgia"/>
          <w:rPrChange w:id="512" w:author="Hajnalka" w:date="2016-11-07T11:09:00Z">
            <w:rPr>
              <w:rFonts w:ascii="Georgia" w:hAnsi="Georgia"/>
            </w:rPr>
          </w:rPrChange>
        </w:rPr>
        <w:t xml:space="preserve"> valamint</w:t>
      </w:r>
      <w:r w:rsidRPr="00777B6E">
        <w:rPr>
          <w:rFonts w:ascii="Georgia" w:hAnsi="Georgia"/>
          <w:rPrChange w:id="513" w:author="Hajnalka" w:date="2016-11-07T11:09:00Z">
            <w:rPr>
              <w:rFonts w:ascii="Georgia" w:hAnsi="Georgia"/>
            </w:rPr>
          </w:rPrChange>
        </w:rPr>
        <w:t xml:space="preserve"> a beépített anyagokra 12 hónap jótállást vállal.</w:t>
      </w:r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r w:rsidRPr="00777B6E">
        <w:rPr>
          <w:rFonts w:ascii="Georgia" w:hAnsi="Georgia"/>
          <w:rPrChange w:id="514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41EAF3CE" w14:textId="77777777" w:rsidR="00AC3CE7" w:rsidRPr="00777B6E" w:rsidRDefault="00AC3CE7" w:rsidP="00433BDB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515" w:author="Hajnalka" w:date="2016-11-07T11:09:00Z">
            <w:rPr>
              <w:rFonts w:ascii="Georgia" w:hAnsi="Georgia"/>
            </w:rPr>
          </w:rPrChange>
        </w:rPr>
      </w:pPr>
      <w:bookmarkStart w:id="516" w:name="_Toc332807105"/>
      <w:bookmarkStart w:id="517" w:name="_Toc332809123"/>
      <w:bookmarkStart w:id="518" w:name="_Toc332810179"/>
      <w:bookmarkStart w:id="519" w:name="_Toc332874991"/>
      <w:bookmarkStart w:id="520" w:name="_Toc398809963"/>
      <w:bookmarkStart w:id="521" w:name="_Toc398815827"/>
      <w:bookmarkStart w:id="522" w:name="_Toc398816148"/>
      <w:bookmarkStart w:id="523" w:name="_Toc398889669"/>
      <w:bookmarkStart w:id="524" w:name="_Toc429995341"/>
      <w:r w:rsidRPr="00777B6E">
        <w:rPr>
          <w:rFonts w:ascii="Georgia" w:hAnsi="Georgia"/>
          <w:rPrChange w:id="525" w:author="Hajnalka" w:date="2016-11-07T11:09:00Z">
            <w:rPr>
              <w:rFonts w:ascii="Georgia" w:hAnsi="Georgia"/>
            </w:rPr>
          </w:rPrChange>
        </w:rPr>
        <w:t>A jótállás nem terjed ki:</w:t>
      </w:r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14:paraId="6D98025F" w14:textId="77777777" w:rsidR="00AC3CE7" w:rsidRPr="00777B6E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  <w:rPrChange w:id="526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</w:pPr>
      <w:bookmarkStart w:id="527" w:name="_Toc332807106"/>
      <w:bookmarkStart w:id="528" w:name="_Toc332809124"/>
      <w:bookmarkStart w:id="529" w:name="_Toc332810180"/>
      <w:bookmarkStart w:id="530" w:name="_Toc332874992"/>
      <w:bookmarkStart w:id="531" w:name="_Toc398809964"/>
      <w:bookmarkStart w:id="532" w:name="_Toc398815828"/>
      <w:bookmarkStart w:id="533" w:name="_Toc398816149"/>
      <w:bookmarkStart w:id="534" w:name="_Toc398889670"/>
      <w:bookmarkStart w:id="535" w:name="_Toc429995342"/>
      <w:r w:rsidRPr="00777B6E">
        <w:rPr>
          <w:rFonts w:ascii="Georgia" w:eastAsia="SimSun" w:hAnsi="Georgia" w:cs="Verdana"/>
          <w:szCs w:val="24"/>
          <w:lang w:eastAsia="zh-CN"/>
          <w:rPrChange w:id="536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a rendszer egyéb, nem cserélt elemeire, az azok által okozott hibákra,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r w:rsidRPr="00777B6E">
        <w:rPr>
          <w:rFonts w:ascii="Georgia" w:eastAsia="SimSun" w:hAnsi="Georgia" w:cs="Verdana"/>
          <w:szCs w:val="24"/>
          <w:lang w:eastAsia="zh-CN"/>
          <w:rPrChange w:id="537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 xml:space="preserve"> </w:t>
      </w:r>
    </w:p>
    <w:p w14:paraId="7B9FDCDC" w14:textId="77777777" w:rsidR="00AC3CE7" w:rsidRPr="00777B6E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  <w:rPrChange w:id="538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</w:pPr>
      <w:bookmarkStart w:id="539" w:name="_Toc332807107"/>
      <w:bookmarkStart w:id="540" w:name="_Toc332809125"/>
      <w:bookmarkStart w:id="541" w:name="_Toc332810181"/>
      <w:bookmarkStart w:id="542" w:name="_Toc332874993"/>
      <w:bookmarkStart w:id="543" w:name="_Toc398809965"/>
      <w:bookmarkStart w:id="544" w:name="_Toc398815829"/>
      <w:bookmarkStart w:id="545" w:name="_Toc398816150"/>
      <w:bookmarkStart w:id="546" w:name="_Toc398889671"/>
      <w:bookmarkStart w:id="547" w:name="_Toc429995343"/>
      <w:r w:rsidRPr="00777B6E">
        <w:rPr>
          <w:rFonts w:ascii="Georgia" w:eastAsia="SimSun" w:hAnsi="Georgia" w:cs="Verdana"/>
          <w:szCs w:val="24"/>
          <w:lang w:eastAsia="zh-CN"/>
          <w:rPrChange w:id="548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a rendeltetésellenes, vagy szakszerűtlen kezelésből, eredő hibákra,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14:paraId="3EE8E8EC" w14:textId="77777777" w:rsidR="00AC3CE7" w:rsidRPr="00777B6E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  <w:rPrChange w:id="549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</w:pPr>
      <w:bookmarkStart w:id="550" w:name="_Toc332807108"/>
      <w:bookmarkStart w:id="551" w:name="_Toc332809126"/>
      <w:bookmarkStart w:id="552" w:name="_Toc332810182"/>
      <w:bookmarkStart w:id="553" w:name="_Toc332874994"/>
      <w:bookmarkStart w:id="554" w:name="_Toc398809966"/>
      <w:bookmarkStart w:id="555" w:name="_Toc398815830"/>
      <w:bookmarkStart w:id="556" w:name="_Toc398816151"/>
      <w:bookmarkStart w:id="557" w:name="_Toc398889672"/>
      <w:bookmarkStart w:id="558" w:name="_Toc429995344"/>
      <w:r w:rsidRPr="00777B6E">
        <w:rPr>
          <w:rFonts w:ascii="Georgia" w:eastAsia="SimSun" w:hAnsi="Georgia" w:cs="Verdana"/>
          <w:szCs w:val="24"/>
          <w:lang w:eastAsia="zh-CN"/>
          <w:rPrChange w:id="559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a természetes elhasználódásnak kitett anyagokra (pl. izzók, biztosítók, ékszíjak, szűrők, stb.),</w:t>
      </w:r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14:paraId="083C6919" w14:textId="77777777" w:rsidR="00AC3CE7" w:rsidRPr="00777B6E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  <w:rPrChange w:id="560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</w:pPr>
      <w:bookmarkStart w:id="561" w:name="_Toc332807109"/>
      <w:bookmarkStart w:id="562" w:name="_Toc332809127"/>
      <w:bookmarkStart w:id="563" w:name="_Toc332810183"/>
      <w:bookmarkStart w:id="564" w:name="_Toc332874995"/>
      <w:bookmarkStart w:id="565" w:name="_Toc398809967"/>
      <w:bookmarkStart w:id="566" w:name="_Toc398815831"/>
      <w:bookmarkStart w:id="567" w:name="_Toc398816152"/>
      <w:bookmarkStart w:id="568" w:name="_Toc398889673"/>
      <w:bookmarkStart w:id="569" w:name="_Toc429995345"/>
      <w:r w:rsidRPr="00777B6E">
        <w:rPr>
          <w:rFonts w:ascii="Georgia" w:eastAsia="SimSun" w:hAnsi="Georgia" w:cs="Verdana"/>
          <w:szCs w:val="24"/>
          <w:lang w:eastAsia="zh-CN"/>
          <w:rPrChange w:id="570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a hálózati feszültség +/- 10%-nál nagyobb ingadozása miatt keletkező károkra,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14:paraId="1098A2E0" w14:textId="77777777" w:rsidR="00AC3CE7" w:rsidRPr="00777B6E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  <w:rPrChange w:id="571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</w:pPr>
      <w:bookmarkStart w:id="572" w:name="_Toc332807110"/>
      <w:bookmarkStart w:id="573" w:name="_Toc332809128"/>
      <w:bookmarkStart w:id="574" w:name="_Toc332810184"/>
      <w:bookmarkStart w:id="575" w:name="_Toc332874996"/>
      <w:bookmarkStart w:id="576" w:name="_Toc398809968"/>
      <w:bookmarkStart w:id="577" w:name="_Toc398815832"/>
      <w:bookmarkStart w:id="578" w:name="_Toc398816153"/>
      <w:bookmarkStart w:id="579" w:name="_Toc398889674"/>
      <w:bookmarkStart w:id="580" w:name="_Toc429995346"/>
      <w:r w:rsidRPr="00777B6E">
        <w:rPr>
          <w:rFonts w:ascii="Georgia" w:eastAsia="SimSun" w:hAnsi="Georgia" w:cs="Verdana"/>
          <w:szCs w:val="24"/>
          <w:lang w:eastAsia="zh-CN"/>
          <w:rPrChange w:id="581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elemi károkra,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14:paraId="4AAD2718" w14:textId="77FCB0CB" w:rsidR="00AC3CE7" w:rsidRPr="00777B6E" w:rsidRDefault="00AC3CE7" w:rsidP="00954417">
      <w:pPr>
        <w:numPr>
          <w:ilvl w:val="0"/>
          <w:numId w:val="21"/>
        </w:numPr>
        <w:rPr>
          <w:rFonts w:ascii="Georgia" w:eastAsia="SimSun" w:hAnsi="Georgia" w:cs="Verdana"/>
          <w:szCs w:val="24"/>
          <w:lang w:eastAsia="zh-CN"/>
          <w:rPrChange w:id="582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</w:pPr>
      <w:bookmarkStart w:id="583" w:name="_Toc332807111"/>
      <w:bookmarkStart w:id="584" w:name="_Toc332809129"/>
      <w:bookmarkStart w:id="585" w:name="_Toc332810185"/>
      <w:bookmarkStart w:id="586" w:name="_Toc332874997"/>
      <w:bookmarkStart w:id="587" w:name="_Toc398809969"/>
      <w:bookmarkStart w:id="588" w:name="_Toc398815833"/>
      <w:bookmarkStart w:id="589" w:name="_Toc398816154"/>
      <w:bookmarkStart w:id="590" w:name="_Toc398889675"/>
      <w:bookmarkStart w:id="591" w:name="_Toc429995347"/>
      <w:r w:rsidRPr="00777B6E">
        <w:rPr>
          <w:rFonts w:ascii="Georgia" w:eastAsia="SimSun" w:hAnsi="Georgia" w:cs="Verdana"/>
          <w:szCs w:val="24"/>
          <w:lang w:eastAsia="zh-CN"/>
          <w:rPrChange w:id="592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villámcsapás</w:t>
      </w:r>
      <w:r w:rsidR="00954417" w:rsidRPr="00777B6E">
        <w:rPr>
          <w:rFonts w:ascii="Georgia" w:eastAsia="SimSun" w:hAnsi="Georgia" w:cs="Verdana"/>
          <w:szCs w:val="24"/>
          <w:lang w:eastAsia="zh-CN"/>
          <w:rPrChange w:id="593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 xml:space="preserve"> okozta károk</w:t>
      </w:r>
      <w:r w:rsidRPr="00777B6E">
        <w:rPr>
          <w:rFonts w:ascii="Georgia" w:eastAsia="SimSun" w:hAnsi="Georgia" w:cs="Verdana"/>
          <w:szCs w:val="24"/>
          <w:lang w:eastAsia="zh-CN"/>
          <w:rPrChange w:id="594" w:author="Hajnalka" w:date="2016-11-07T11:09:00Z">
            <w:rPr>
              <w:rFonts w:ascii="Georgia" w:eastAsia="SimSun" w:hAnsi="Georgia" w:cs="Verdana"/>
              <w:szCs w:val="24"/>
              <w:lang w:eastAsia="zh-CN"/>
            </w:rPr>
          </w:rPrChange>
        </w:rPr>
        <w:t>ra.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14:paraId="44F2D0CD" w14:textId="77777777" w:rsidR="005D6076" w:rsidRPr="00777B6E" w:rsidRDefault="005D6076" w:rsidP="00AC3CE7">
      <w:pPr>
        <w:ind w:left="851"/>
        <w:outlineLvl w:val="0"/>
        <w:rPr>
          <w:rFonts w:ascii="Georgia" w:hAnsi="Georgia"/>
          <w:szCs w:val="24"/>
          <w:rPrChange w:id="595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32411E31" w14:textId="77777777" w:rsidR="005D6076" w:rsidRPr="00777B6E" w:rsidRDefault="005D6076" w:rsidP="00AC3CE7">
      <w:pPr>
        <w:ind w:left="851"/>
        <w:outlineLvl w:val="0"/>
        <w:rPr>
          <w:rFonts w:ascii="Georgia" w:hAnsi="Georgia"/>
          <w:szCs w:val="24"/>
          <w:rPrChange w:id="596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1C219C3D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597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598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A szerződéses okmányok és információk felhasználása, titokvédelem</w:t>
      </w:r>
    </w:p>
    <w:p w14:paraId="50739F35" w14:textId="77777777" w:rsidR="0091545A" w:rsidRPr="00777B6E" w:rsidRDefault="0091545A" w:rsidP="0091545A">
      <w:pPr>
        <w:ind w:left="567"/>
        <w:rPr>
          <w:rFonts w:ascii="Georgia" w:hAnsi="Georgia"/>
          <w:b/>
          <w:szCs w:val="24"/>
          <w:u w:val="single"/>
          <w:rPrChange w:id="59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130C025E" w14:textId="55DAE300" w:rsidR="001D5AEE" w:rsidRPr="00777B6E" w:rsidRDefault="001D5AEE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60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01" w:author="Hajnalka" w:date="2016-11-07T11:09:00Z">
            <w:rPr>
              <w:rFonts w:ascii="Georgia" w:hAnsi="Georgia"/>
            </w:rPr>
          </w:rPrChange>
        </w:rPr>
        <w:t>A szerződésben foglalt közérdekű adatok kivételével minden más</w:t>
      </w:r>
      <w:r w:rsidR="0062462B" w:rsidRPr="00777B6E">
        <w:rPr>
          <w:rFonts w:ascii="Georgia" w:hAnsi="Georgia"/>
          <w:rPrChange w:id="602" w:author="Hajnalka" w:date="2016-11-07T11:09:00Z">
            <w:rPr>
              <w:rFonts w:ascii="Georgia" w:hAnsi="Georgia"/>
            </w:rPr>
          </w:rPrChange>
        </w:rPr>
        <w:t>, a Szerződő Felekre, tevékenységére vonatkozó</w:t>
      </w:r>
      <w:r w:rsidRPr="00777B6E">
        <w:rPr>
          <w:rFonts w:ascii="Georgia" w:hAnsi="Georgia"/>
          <w:rPrChange w:id="603" w:author="Hajnalka" w:date="2016-11-07T11:09:00Z">
            <w:rPr>
              <w:rFonts w:ascii="Georgia" w:hAnsi="Georgia"/>
            </w:rPr>
          </w:rPrChange>
        </w:rPr>
        <w:t xml:space="preserve"> adatközlés bizalmasnak minősül és harmadik személy tudomására hozása csak olyan mértékig megengedett, amely az adott feladat teljesítéséhez elengedhetetlenül szükséges.</w:t>
      </w:r>
    </w:p>
    <w:p w14:paraId="4EC38C64" w14:textId="77777777" w:rsidR="001D5AEE" w:rsidRPr="00777B6E" w:rsidRDefault="001D5AEE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60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05" w:author="Hajnalka" w:date="2016-11-07T11:09:00Z">
            <w:rPr>
              <w:rFonts w:ascii="Georgia" w:hAnsi="Georgia"/>
            </w:rPr>
          </w:rPrChange>
        </w:rPr>
        <w:t>A Vállalkozó a Megrendelő előzetes írásos engedélye nélkül, a szerződéssel kapcsolatos egyedi okmányokat és információkat kizárólag a szerződés teljesítésére használhatja fel.</w:t>
      </w:r>
    </w:p>
    <w:p w14:paraId="3EEDB3AB" w14:textId="49436991" w:rsidR="001D5AEE" w:rsidRPr="00777B6E" w:rsidRDefault="0062462B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60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07" w:author="Hajnalka" w:date="2016-11-07T11:09:00Z">
            <w:rPr>
              <w:rFonts w:ascii="Georgia" w:hAnsi="Georgia"/>
            </w:rPr>
          </w:rPrChange>
        </w:rPr>
        <w:t xml:space="preserve">A </w:t>
      </w:r>
      <w:r w:rsidR="001D5AEE" w:rsidRPr="00777B6E">
        <w:rPr>
          <w:rFonts w:ascii="Georgia" w:hAnsi="Georgia"/>
          <w:rPrChange w:id="608" w:author="Hajnalka" w:date="2016-11-07T11:09:00Z">
            <w:rPr>
              <w:rFonts w:ascii="Georgia" w:hAnsi="Georgia"/>
            </w:rPr>
          </w:rPrChange>
        </w:rPr>
        <w:t>Vállalkozó vállalja, hogy a jelen szerződés teljesítése során tudomására jutó, a Megrendelő tevékenységével kapcsolatos adatokat, ismereteket és információkat titokként kezeli. E titoktartási kötelezettség kiterjed a Vállalkozóval bármilyen jogviszonyban álló munkatársakra, valamint a Vállalkozóval alvállalkozói viszonyban lévő szervezet munkatársaira, továbbá valamennyi közreműködőre is, akiket a Vállalkozó köteles erre hitelt érdemlően figyelmeztetni.</w:t>
      </w:r>
    </w:p>
    <w:p w14:paraId="1D947574" w14:textId="0A82E430" w:rsidR="001D5AEE" w:rsidRPr="00777B6E" w:rsidRDefault="001D5AEE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609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10" w:author="Hajnalka" w:date="2016-11-07T11:09:00Z">
            <w:rPr>
              <w:rFonts w:ascii="Georgia" w:hAnsi="Georgia"/>
            </w:rPr>
          </w:rPrChange>
        </w:rPr>
        <w:t>A 9. pontban előírt titoktartási kötelezettség alól jogszabály felmentést adhat.</w:t>
      </w:r>
    </w:p>
    <w:p w14:paraId="72B2B1D8" w14:textId="77777777" w:rsidR="008D5B65" w:rsidRPr="00777B6E" w:rsidRDefault="008D5B65" w:rsidP="00AC3CE7">
      <w:pPr>
        <w:ind w:left="420"/>
        <w:outlineLvl w:val="0"/>
        <w:rPr>
          <w:rFonts w:ascii="Georgia" w:hAnsi="Georgia"/>
          <w:szCs w:val="24"/>
          <w:rPrChange w:id="611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4C5DAE71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612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613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Együttműködés</w:t>
      </w:r>
    </w:p>
    <w:p w14:paraId="40FA125F" w14:textId="77777777" w:rsidR="002A6F45" w:rsidRPr="00777B6E" w:rsidRDefault="002A6F45" w:rsidP="002A6F45">
      <w:pPr>
        <w:ind w:left="567"/>
        <w:rPr>
          <w:rFonts w:ascii="Georgia" w:hAnsi="Georgia"/>
          <w:b/>
          <w:szCs w:val="24"/>
          <w:u w:val="single"/>
          <w:rPrChange w:id="614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549FA0E0" w14:textId="77777777" w:rsidR="00AC3CE7" w:rsidRPr="00777B6E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615" w:author="Hajnalka" w:date="2016-11-07T11:09:00Z">
            <w:rPr>
              <w:rFonts w:ascii="Georgia" w:hAnsi="Georgia"/>
            </w:rPr>
          </w:rPrChange>
        </w:rPr>
      </w:pPr>
      <w:bookmarkStart w:id="616" w:name="_Toc332807114"/>
      <w:bookmarkStart w:id="617" w:name="_Toc332809132"/>
      <w:bookmarkStart w:id="618" w:name="_Toc332810188"/>
      <w:bookmarkStart w:id="619" w:name="_Toc332875000"/>
      <w:bookmarkStart w:id="620" w:name="_Toc398809972"/>
      <w:bookmarkStart w:id="621" w:name="_Toc398815836"/>
      <w:bookmarkStart w:id="622" w:name="_Toc398816157"/>
      <w:bookmarkStart w:id="623" w:name="_Toc398889678"/>
      <w:bookmarkStart w:id="624" w:name="_Toc429995350"/>
      <w:bookmarkStart w:id="625" w:name="_Toc332807116"/>
      <w:bookmarkStart w:id="626" w:name="_Toc332809134"/>
      <w:bookmarkStart w:id="627" w:name="_Toc332810190"/>
      <w:bookmarkStart w:id="628" w:name="_Toc332875002"/>
      <w:bookmarkStart w:id="629" w:name="_Toc398809974"/>
      <w:bookmarkStart w:id="630" w:name="_Toc398815838"/>
      <w:bookmarkStart w:id="631" w:name="_Toc398816159"/>
      <w:bookmarkStart w:id="632" w:name="_Toc398889680"/>
      <w:bookmarkStart w:id="633" w:name="_Toc429995352"/>
      <w:r w:rsidRPr="00777B6E">
        <w:rPr>
          <w:rFonts w:ascii="Georgia" w:hAnsi="Georgia"/>
          <w:rPrChange w:id="634" w:author="Hajnalka" w:date="2016-11-07T11:09:00Z">
            <w:rPr>
              <w:rFonts w:ascii="Georgia" w:hAnsi="Georgia"/>
            </w:rPr>
          </w:rPrChange>
        </w:rPr>
        <w:t>Szerződő Felek kötelezettséget vállalnak arra, hogy a jelen Szerződés teljesítése érdekében együttműködnek.</w:t>
      </w:r>
    </w:p>
    <w:p w14:paraId="099ECAC7" w14:textId="77777777" w:rsidR="00AC3CE7" w:rsidRPr="00777B6E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63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36" w:author="Hajnalka" w:date="2016-11-07T11:09:00Z">
            <w:rPr>
              <w:rFonts w:ascii="Georgia" w:hAnsi="Georgia"/>
            </w:rPr>
          </w:rPrChange>
        </w:rPr>
        <w:t>A felek nyilatkozattételre és intézkedésre jogosult képviselői:</w:t>
      </w:r>
    </w:p>
    <w:p w14:paraId="2BD5DEC7" w14:textId="77777777" w:rsidR="008D5B65" w:rsidRPr="00777B6E" w:rsidRDefault="008D5B65" w:rsidP="002A6F45">
      <w:pPr>
        <w:pStyle w:val="Listaszerbekezds"/>
        <w:ind w:left="0"/>
        <w:rPr>
          <w:rFonts w:ascii="Georgia" w:hAnsi="Georgia"/>
          <w:rPrChange w:id="637" w:author="Hajnalka" w:date="2016-11-07T11:09:00Z">
            <w:rPr>
              <w:rFonts w:ascii="Georgia" w:hAnsi="Georgia"/>
            </w:rPr>
          </w:rPrChange>
        </w:rPr>
      </w:pPr>
    </w:p>
    <w:p w14:paraId="46D051C2" w14:textId="6AEB8928" w:rsidR="00AC3CE7" w:rsidRPr="00777B6E" w:rsidRDefault="001D5AEE" w:rsidP="005D6076">
      <w:pPr>
        <w:pStyle w:val="Listaszerbekezds"/>
        <w:ind w:left="567"/>
        <w:rPr>
          <w:rFonts w:ascii="Georgia" w:hAnsi="Georgia"/>
          <w:rPrChange w:id="638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39" w:author="Hajnalka" w:date="2016-11-07T11:09:00Z">
            <w:rPr>
              <w:rFonts w:ascii="Georgia" w:hAnsi="Georgia"/>
            </w:rPr>
          </w:rPrChange>
        </w:rPr>
        <w:t xml:space="preserve">A </w:t>
      </w:r>
      <w:r w:rsidR="00AC3CE7" w:rsidRPr="00777B6E">
        <w:rPr>
          <w:rFonts w:ascii="Georgia" w:hAnsi="Georgia"/>
          <w:rPrChange w:id="640" w:author="Hajnalka" w:date="2016-11-07T11:09:00Z">
            <w:rPr>
              <w:rFonts w:ascii="Georgia" w:hAnsi="Georgia"/>
            </w:rPr>
          </w:rPrChange>
        </w:rPr>
        <w:t>Megrendelő képviselője: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14:paraId="0606121F" w14:textId="77777777" w:rsidR="008D5B65" w:rsidRPr="00777B6E" w:rsidRDefault="008D5B65" w:rsidP="005D6076">
      <w:pPr>
        <w:pStyle w:val="Listaszerbekezds"/>
        <w:ind w:left="567"/>
        <w:rPr>
          <w:rFonts w:ascii="Georgia" w:hAnsi="Georgia"/>
          <w:rPrChange w:id="641" w:author="Hajnalka" w:date="2016-11-07T11:09:00Z">
            <w:rPr>
              <w:rFonts w:ascii="Georgia" w:hAnsi="Georgia"/>
            </w:rPr>
          </w:rPrChange>
        </w:rPr>
      </w:pPr>
    </w:p>
    <w:p w14:paraId="31F1D540" w14:textId="77777777" w:rsidR="00AC3CE7" w:rsidRPr="00777B6E" w:rsidRDefault="00AC3CE7" w:rsidP="005D6076">
      <w:pPr>
        <w:pStyle w:val="Listaszerbekezds"/>
        <w:ind w:left="1275"/>
        <w:rPr>
          <w:rFonts w:ascii="Georgia" w:hAnsi="Georgia"/>
          <w:rPrChange w:id="642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43" w:author="Hajnalka" w:date="2016-11-07T11:09:00Z">
            <w:rPr>
              <w:rFonts w:ascii="Georgia" w:hAnsi="Georgia"/>
            </w:rPr>
          </w:rPrChange>
        </w:rPr>
        <w:t>Szerződéses kérdésekben:</w:t>
      </w:r>
    </w:p>
    <w:p w14:paraId="258ED59D" w14:textId="77777777" w:rsidR="00AC3CE7" w:rsidRPr="00777B6E" w:rsidRDefault="00AC3CE7" w:rsidP="005D6076">
      <w:pPr>
        <w:pStyle w:val="Listaszerbekezds"/>
        <w:ind w:left="1275"/>
        <w:rPr>
          <w:rFonts w:ascii="Georgia" w:hAnsi="Georgia"/>
          <w:rPrChange w:id="64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45" w:author="Hajnalka" w:date="2016-11-07T11:09:00Z">
            <w:rPr>
              <w:rFonts w:ascii="Georgia" w:hAnsi="Georgia"/>
            </w:rPr>
          </w:rPrChange>
        </w:rPr>
        <w:t xml:space="preserve">Név: </w:t>
      </w:r>
      <w:r w:rsidR="00C67A3A" w:rsidRPr="00777B6E">
        <w:rPr>
          <w:rFonts w:ascii="Georgia" w:hAnsi="Georgia"/>
          <w:rPrChange w:id="646" w:author="Hajnalka" w:date="2016-11-07T11:09:00Z">
            <w:rPr>
              <w:rFonts w:ascii="Georgia" w:hAnsi="Georgia"/>
            </w:rPr>
          </w:rPrChange>
        </w:rPr>
        <w:t>……………….</w:t>
      </w:r>
    </w:p>
    <w:p w14:paraId="73A5A7F2" w14:textId="77777777" w:rsidR="00E807C5" w:rsidRPr="00777B6E" w:rsidRDefault="00AC3CE7" w:rsidP="005D6076">
      <w:pPr>
        <w:pStyle w:val="Listaszerbekezds"/>
        <w:ind w:left="1275"/>
        <w:rPr>
          <w:rFonts w:ascii="Georgia" w:hAnsi="Georgia"/>
          <w:rPrChange w:id="647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48" w:author="Hajnalka" w:date="2016-11-07T11:09:00Z">
            <w:rPr>
              <w:rFonts w:ascii="Georgia" w:hAnsi="Georgia"/>
            </w:rPr>
          </w:rPrChange>
        </w:rPr>
        <w:t xml:space="preserve">Tel: </w:t>
      </w:r>
      <w:r w:rsidR="00BF164C" w:rsidRPr="00777B6E">
        <w:rPr>
          <w:rFonts w:ascii="Georgia" w:hAnsi="Georgia"/>
          <w:rPrChange w:id="649" w:author="Hajnalka" w:date="2016-11-07T11:09:00Z">
            <w:rPr>
              <w:rFonts w:ascii="Georgia" w:hAnsi="Georgia"/>
            </w:rPr>
          </w:rPrChange>
        </w:rPr>
        <w:t>+36-1/441-</w:t>
      </w:r>
      <w:r w:rsidR="00C67A3A" w:rsidRPr="00777B6E">
        <w:rPr>
          <w:rFonts w:ascii="Georgia" w:hAnsi="Georgia"/>
          <w:rPrChange w:id="650" w:author="Hajnalka" w:date="2016-11-07T11:09:00Z">
            <w:rPr>
              <w:rFonts w:ascii="Georgia" w:hAnsi="Georgia"/>
            </w:rPr>
          </w:rPrChange>
        </w:rPr>
        <w:t>…………</w:t>
      </w:r>
      <w:r w:rsidRPr="00777B6E">
        <w:rPr>
          <w:rFonts w:ascii="Georgia" w:hAnsi="Georgia"/>
          <w:rPrChange w:id="651" w:author="Hajnalka" w:date="2016-11-07T11:09:00Z">
            <w:rPr>
              <w:rFonts w:ascii="Georgia" w:hAnsi="Georgia"/>
            </w:rPr>
          </w:rPrChange>
        </w:rPr>
        <w:t xml:space="preserve">, Fax: </w:t>
      </w:r>
      <w:r w:rsidR="00BF164C" w:rsidRPr="00777B6E">
        <w:rPr>
          <w:rFonts w:ascii="Georgia" w:hAnsi="Georgia"/>
          <w:rPrChange w:id="652" w:author="Hajnalka" w:date="2016-11-07T11:09:00Z">
            <w:rPr>
              <w:rFonts w:ascii="Georgia" w:hAnsi="Georgia"/>
            </w:rPr>
          </w:rPrChange>
        </w:rPr>
        <w:t>+36-1/441-</w:t>
      </w:r>
      <w:r w:rsidR="00C67A3A" w:rsidRPr="00777B6E">
        <w:rPr>
          <w:rFonts w:ascii="Georgia" w:hAnsi="Georgia"/>
          <w:rPrChange w:id="653" w:author="Hajnalka" w:date="2016-11-07T11:09:00Z">
            <w:rPr>
              <w:rFonts w:ascii="Georgia" w:hAnsi="Georgia"/>
            </w:rPr>
          </w:rPrChange>
        </w:rPr>
        <w:t>…………………</w:t>
      </w:r>
      <w:r w:rsidR="00E807C5" w:rsidRPr="00777B6E">
        <w:rPr>
          <w:rFonts w:ascii="Georgia" w:hAnsi="Georgia"/>
          <w:rPrChange w:id="654" w:author="Hajnalka" w:date="2016-11-07T11:09:00Z">
            <w:rPr>
              <w:rFonts w:ascii="Georgia" w:hAnsi="Georgia"/>
            </w:rPr>
          </w:rPrChange>
        </w:rPr>
        <w:t>,</w:t>
      </w:r>
    </w:p>
    <w:p w14:paraId="3528ECCB" w14:textId="77777777" w:rsidR="00AC3CE7" w:rsidRPr="00777B6E" w:rsidRDefault="00E807C5" w:rsidP="005D6076">
      <w:pPr>
        <w:pStyle w:val="Listaszerbekezds"/>
        <w:ind w:left="1275"/>
        <w:rPr>
          <w:rFonts w:ascii="Georgia" w:hAnsi="Georgia"/>
          <w:rPrChange w:id="65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56" w:author="Hajnalka" w:date="2016-11-07T11:09:00Z">
            <w:rPr>
              <w:rFonts w:ascii="Georgia" w:hAnsi="Georgia"/>
            </w:rPr>
          </w:rPrChange>
        </w:rPr>
        <w:t>E</w:t>
      </w:r>
      <w:r w:rsidR="00AC3CE7" w:rsidRPr="00777B6E">
        <w:rPr>
          <w:rFonts w:ascii="Georgia" w:hAnsi="Georgia"/>
          <w:rPrChange w:id="657" w:author="Hajnalka" w:date="2016-11-07T11:09:00Z">
            <w:rPr>
              <w:rFonts w:ascii="Georgia" w:hAnsi="Georgia"/>
            </w:rPr>
          </w:rPrChange>
        </w:rPr>
        <w:t xml:space="preserve">-mail: </w:t>
      </w:r>
      <w:bookmarkStart w:id="658" w:name="_Toc332807115"/>
      <w:bookmarkStart w:id="659" w:name="_Toc332809133"/>
      <w:bookmarkStart w:id="660" w:name="_Toc332810189"/>
      <w:bookmarkStart w:id="661" w:name="_Toc332875001"/>
      <w:bookmarkStart w:id="662" w:name="_Toc398809973"/>
      <w:bookmarkStart w:id="663" w:name="_Toc398815837"/>
      <w:bookmarkStart w:id="664" w:name="_Toc398816158"/>
      <w:bookmarkStart w:id="665" w:name="_Toc398889679"/>
      <w:bookmarkStart w:id="666" w:name="_Toc429995351"/>
      <w:r w:rsidR="00C67A3A" w:rsidRPr="00777B6E">
        <w:rPr>
          <w:rFonts w:ascii="Georgia" w:hAnsi="Georgia"/>
          <w:rPrChange w:id="667" w:author="Hajnalka" w:date="2016-11-07T11:09:00Z">
            <w:rPr>
              <w:rFonts w:ascii="Georgia" w:hAnsi="Georgia"/>
            </w:rPr>
          </w:rPrChange>
        </w:rPr>
        <w:t>…………………………………………………..</w:t>
      </w:r>
    </w:p>
    <w:p w14:paraId="7E110793" w14:textId="77777777" w:rsidR="00E807C5" w:rsidRPr="00777B6E" w:rsidRDefault="00E807C5" w:rsidP="005D6076">
      <w:pPr>
        <w:pStyle w:val="Listaszerbekezds"/>
        <w:ind w:left="1275"/>
        <w:rPr>
          <w:rFonts w:ascii="Georgia" w:hAnsi="Georgia"/>
          <w:rPrChange w:id="668" w:author="Hajnalka" w:date="2016-11-07T11:09:00Z">
            <w:rPr>
              <w:rFonts w:ascii="Georgia" w:hAnsi="Georgia"/>
            </w:rPr>
          </w:rPrChange>
        </w:rPr>
      </w:pPr>
    </w:p>
    <w:p w14:paraId="6E5C9ED1" w14:textId="77777777" w:rsidR="00AC3CE7" w:rsidRPr="00777B6E" w:rsidRDefault="00AC3CE7" w:rsidP="005D6076">
      <w:pPr>
        <w:pStyle w:val="Listaszerbekezds"/>
        <w:ind w:left="1275"/>
        <w:rPr>
          <w:rFonts w:ascii="Georgia" w:hAnsi="Georgia"/>
          <w:rPrChange w:id="669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70" w:author="Hajnalka" w:date="2016-11-07T11:09:00Z">
            <w:rPr>
              <w:rFonts w:ascii="Georgia" w:hAnsi="Georgia"/>
            </w:rPr>
          </w:rPrChange>
        </w:rPr>
        <w:t>Szakmai kérdésekben:</w:t>
      </w:r>
    </w:p>
    <w:p w14:paraId="7245A10C" w14:textId="77777777" w:rsidR="00AC3CE7" w:rsidRPr="00777B6E" w:rsidRDefault="00AC3CE7" w:rsidP="005D6076">
      <w:pPr>
        <w:pStyle w:val="Listaszerbekezds"/>
        <w:ind w:left="1275"/>
        <w:rPr>
          <w:rFonts w:ascii="Georgia" w:hAnsi="Georgia"/>
          <w:rPrChange w:id="671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72" w:author="Hajnalka" w:date="2016-11-07T11:09:00Z">
            <w:rPr>
              <w:rFonts w:ascii="Georgia" w:hAnsi="Georgia"/>
            </w:rPr>
          </w:rPrChange>
        </w:rPr>
        <w:t xml:space="preserve">Név: </w:t>
      </w:r>
      <w:r w:rsidR="00C67A3A" w:rsidRPr="00777B6E">
        <w:rPr>
          <w:rFonts w:ascii="Georgia" w:hAnsi="Georgia"/>
          <w:rPrChange w:id="673" w:author="Hajnalka" w:date="2016-11-07T11:09:00Z">
            <w:rPr>
              <w:rFonts w:ascii="Georgia" w:hAnsi="Georgia"/>
            </w:rPr>
          </w:rPrChange>
        </w:rPr>
        <w:t>…………………………</w:t>
      </w:r>
    </w:p>
    <w:p w14:paraId="74404391" w14:textId="77777777" w:rsidR="00E807C5" w:rsidRPr="00777B6E" w:rsidRDefault="00AC3CE7" w:rsidP="005D6076">
      <w:pPr>
        <w:pStyle w:val="Listaszerbekezds"/>
        <w:ind w:left="1275"/>
        <w:rPr>
          <w:rFonts w:ascii="Georgia" w:hAnsi="Georgia"/>
          <w:rPrChange w:id="67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75" w:author="Hajnalka" w:date="2016-11-07T11:09:00Z">
            <w:rPr>
              <w:rFonts w:ascii="Georgia" w:hAnsi="Georgia"/>
            </w:rPr>
          </w:rPrChange>
        </w:rPr>
        <w:t xml:space="preserve">Tel: </w:t>
      </w:r>
      <w:r w:rsidR="00E807C5" w:rsidRPr="00777B6E">
        <w:rPr>
          <w:rFonts w:ascii="Georgia" w:hAnsi="Georgia"/>
          <w:rPrChange w:id="676" w:author="Hajnalka" w:date="2016-11-07T11:09:00Z">
            <w:rPr>
              <w:rFonts w:ascii="Georgia" w:hAnsi="Georgia"/>
            </w:rPr>
          </w:rPrChange>
        </w:rPr>
        <w:t>+36-1/441-</w:t>
      </w:r>
      <w:r w:rsidR="00C67A3A" w:rsidRPr="00777B6E">
        <w:rPr>
          <w:rFonts w:ascii="Georgia" w:hAnsi="Georgia"/>
          <w:rPrChange w:id="677" w:author="Hajnalka" w:date="2016-11-07T11:09:00Z">
            <w:rPr>
              <w:rFonts w:ascii="Georgia" w:hAnsi="Georgia"/>
            </w:rPr>
          </w:rPrChange>
        </w:rPr>
        <w:t>…………..</w:t>
      </w:r>
      <w:r w:rsidR="00E807C5" w:rsidRPr="00777B6E">
        <w:rPr>
          <w:rFonts w:ascii="Georgia" w:hAnsi="Georgia"/>
          <w:rPrChange w:id="678" w:author="Hajnalka" w:date="2016-11-07T11:09:00Z">
            <w:rPr>
              <w:rFonts w:ascii="Georgia" w:hAnsi="Georgia"/>
            </w:rPr>
          </w:rPrChange>
        </w:rPr>
        <w:t>, Fax: +36-1/441-</w:t>
      </w:r>
      <w:r w:rsidR="00C67A3A" w:rsidRPr="00777B6E">
        <w:rPr>
          <w:rFonts w:ascii="Georgia" w:hAnsi="Georgia"/>
          <w:rPrChange w:id="679" w:author="Hajnalka" w:date="2016-11-07T11:09:00Z">
            <w:rPr>
              <w:rFonts w:ascii="Georgia" w:hAnsi="Georgia"/>
            </w:rPr>
          </w:rPrChange>
        </w:rPr>
        <w:t>………………</w:t>
      </w:r>
    </w:p>
    <w:p w14:paraId="606CF567" w14:textId="77777777" w:rsidR="00E807C5" w:rsidRPr="00777B6E" w:rsidRDefault="00E807C5" w:rsidP="005D6076">
      <w:pPr>
        <w:pStyle w:val="Listaszerbekezds"/>
        <w:ind w:left="1275"/>
        <w:rPr>
          <w:rFonts w:ascii="Georgia" w:hAnsi="Georgia"/>
          <w:rPrChange w:id="68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81" w:author="Hajnalka" w:date="2016-11-07T11:09:00Z">
            <w:rPr>
              <w:rFonts w:ascii="Georgia" w:hAnsi="Georgia"/>
            </w:rPr>
          </w:rPrChange>
        </w:rPr>
        <w:t xml:space="preserve">E-mail: </w:t>
      </w:r>
      <w:r w:rsidR="00C67A3A" w:rsidRPr="00777B6E">
        <w:rPr>
          <w:rFonts w:ascii="Georgia" w:hAnsi="Georgia"/>
          <w:rPrChange w:id="682" w:author="Hajnalka" w:date="2016-11-07T11:09:00Z">
            <w:rPr>
              <w:rFonts w:ascii="Georgia" w:hAnsi="Georgia"/>
            </w:rPr>
          </w:rPrChange>
        </w:rPr>
        <w:t>………………………………….</w:t>
      </w:r>
    </w:p>
    <w:p w14:paraId="74B7253C" w14:textId="77777777" w:rsidR="00E95F23" w:rsidRPr="00777B6E" w:rsidRDefault="00E95F23" w:rsidP="005D6076">
      <w:pPr>
        <w:pStyle w:val="Listaszerbekezds"/>
        <w:ind w:left="567"/>
        <w:rPr>
          <w:rFonts w:ascii="Georgia" w:hAnsi="Georgia"/>
          <w:rPrChange w:id="683" w:author="Hajnalka" w:date="2016-11-07T11:09:00Z">
            <w:rPr>
              <w:rFonts w:ascii="Georgia" w:hAnsi="Georgia"/>
            </w:rPr>
          </w:rPrChange>
        </w:rPr>
      </w:pPr>
    </w:p>
    <w:p w14:paraId="311C6CAD" w14:textId="1F53BFA3" w:rsidR="00AC3CE7" w:rsidRPr="00777B6E" w:rsidRDefault="001D5AEE" w:rsidP="005D6076">
      <w:pPr>
        <w:pStyle w:val="Listaszerbekezds"/>
        <w:ind w:left="567"/>
        <w:rPr>
          <w:rFonts w:ascii="Georgia" w:hAnsi="Georgia"/>
          <w:rPrChange w:id="68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85" w:author="Hajnalka" w:date="2016-11-07T11:09:00Z">
            <w:rPr>
              <w:rFonts w:ascii="Georgia" w:hAnsi="Georgia"/>
            </w:rPr>
          </w:rPrChange>
        </w:rPr>
        <w:t xml:space="preserve">A </w:t>
      </w:r>
      <w:r w:rsidR="00AC3CE7" w:rsidRPr="00777B6E">
        <w:rPr>
          <w:rFonts w:ascii="Georgia" w:hAnsi="Georgia"/>
          <w:rPrChange w:id="686" w:author="Hajnalka" w:date="2016-11-07T11:09:00Z">
            <w:rPr>
              <w:rFonts w:ascii="Georgia" w:hAnsi="Georgia"/>
            </w:rPr>
          </w:rPrChange>
        </w:rPr>
        <w:t>Vállalkozó képviselője:</w:t>
      </w:r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r w:rsidR="00AC3CE7" w:rsidRPr="00777B6E">
        <w:rPr>
          <w:rFonts w:ascii="Georgia" w:hAnsi="Georgia"/>
          <w:rPrChange w:id="687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2A8208AF" w14:textId="6E7A0922" w:rsidR="00AC3CE7" w:rsidRPr="00777B6E" w:rsidRDefault="00AC3CE7" w:rsidP="005D6076">
      <w:pPr>
        <w:pStyle w:val="Listaszerbekezds"/>
        <w:ind w:left="1275"/>
        <w:rPr>
          <w:rFonts w:ascii="Georgia" w:hAnsi="Georgia"/>
          <w:rPrChange w:id="688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89" w:author="Hajnalka" w:date="2016-11-07T11:09:00Z">
            <w:rPr>
              <w:rFonts w:ascii="Georgia" w:hAnsi="Georgia"/>
            </w:rPr>
          </w:rPrChange>
        </w:rPr>
        <w:t>Szerződéses kérdésekben:</w:t>
      </w:r>
    </w:p>
    <w:p w14:paraId="5993E143" w14:textId="77777777" w:rsidR="00E807C5" w:rsidRPr="00777B6E" w:rsidRDefault="00E807C5" w:rsidP="005D6076">
      <w:pPr>
        <w:pStyle w:val="Listaszerbekezds"/>
        <w:ind w:left="1275"/>
        <w:rPr>
          <w:rFonts w:ascii="Georgia" w:hAnsi="Georgia"/>
          <w:rPrChange w:id="69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91" w:author="Hajnalka" w:date="2016-11-07T11:09:00Z">
            <w:rPr>
              <w:rFonts w:ascii="Georgia" w:hAnsi="Georgia"/>
            </w:rPr>
          </w:rPrChange>
        </w:rPr>
        <w:t xml:space="preserve">Név: </w:t>
      </w:r>
      <w:r w:rsidR="00C67A3A" w:rsidRPr="00777B6E">
        <w:rPr>
          <w:rFonts w:ascii="Georgia" w:hAnsi="Georgia"/>
          <w:rPrChange w:id="692" w:author="Hajnalka" w:date="2016-11-07T11:09:00Z">
            <w:rPr>
              <w:rFonts w:ascii="Georgia" w:hAnsi="Georgia"/>
            </w:rPr>
          </w:rPrChange>
        </w:rPr>
        <w:t>…………………….</w:t>
      </w:r>
    </w:p>
    <w:p w14:paraId="1935B051" w14:textId="06CC2C04" w:rsidR="00E807C5" w:rsidRPr="00777B6E" w:rsidRDefault="00E807C5" w:rsidP="005D6076">
      <w:pPr>
        <w:pStyle w:val="Listaszerbekezds"/>
        <w:ind w:left="1275"/>
        <w:rPr>
          <w:rFonts w:ascii="Georgia" w:hAnsi="Georgia"/>
          <w:rPrChange w:id="693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694" w:author="Hajnalka" w:date="2016-11-07T11:09:00Z">
            <w:rPr>
              <w:rFonts w:ascii="Georgia" w:hAnsi="Georgia"/>
            </w:rPr>
          </w:rPrChange>
        </w:rPr>
        <w:t xml:space="preserve">Tel: </w:t>
      </w:r>
      <w:r w:rsidR="005D6076" w:rsidRPr="00777B6E">
        <w:rPr>
          <w:rFonts w:ascii="Georgia" w:hAnsi="Georgia"/>
          <w:rPrChange w:id="695" w:author="Hajnalka" w:date="2016-11-07T11:09:00Z">
            <w:rPr>
              <w:rFonts w:ascii="Georgia" w:hAnsi="Georgia"/>
            </w:rPr>
          </w:rPrChange>
        </w:rPr>
        <w:t>+3</w:t>
      </w:r>
      <w:r w:rsidRPr="00777B6E">
        <w:rPr>
          <w:rFonts w:ascii="Georgia" w:hAnsi="Georgia"/>
          <w:rPrChange w:id="696" w:author="Hajnalka" w:date="2016-11-07T11:09:00Z">
            <w:rPr>
              <w:rFonts w:ascii="Georgia" w:hAnsi="Georgia"/>
            </w:rPr>
          </w:rPrChange>
        </w:rPr>
        <w:t>6-</w:t>
      </w:r>
      <w:r w:rsidR="00C67A3A" w:rsidRPr="00777B6E">
        <w:rPr>
          <w:rFonts w:ascii="Georgia" w:hAnsi="Georgia"/>
          <w:rPrChange w:id="697" w:author="Hajnalka" w:date="2016-11-07T11:09:00Z">
            <w:rPr>
              <w:rFonts w:ascii="Georgia" w:hAnsi="Georgia"/>
            </w:rPr>
          </w:rPrChange>
        </w:rPr>
        <w:t>…………………….</w:t>
      </w:r>
      <w:r w:rsidRPr="00777B6E">
        <w:rPr>
          <w:rFonts w:ascii="Georgia" w:hAnsi="Georgia"/>
          <w:rPrChange w:id="698" w:author="Hajnalka" w:date="2016-11-07T11:09:00Z">
            <w:rPr>
              <w:rFonts w:ascii="Georgia" w:hAnsi="Georgia"/>
            </w:rPr>
          </w:rPrChange>
        </w:rPr>
        <w:t>, Fax: +36-1/</w:t>
      </w:r>
      <w:r w:rsidR="00C67A3A" w:rsidRPr="00777B6E">
        <w:rPr>
          <w:rFonts w:ascii="Georgia" w:hAnsi="Georgia"/>
          <w:rPrChange w:id="699" w:author="Hajnalka" w:date="2016-11-07T11:09:00Z">
            <w:rPr>
              <w:rFonts w:ascii="Georgia" w:hAnsi="Georgia"/>
            </w:rPr>
          </w:rPrChange>
        </w:rPr>
        <w:t>………………………..</w:t>
      </w:r>
    </w:p>
    <w:p w14:paraId="3BB9D942" w14:textId="77777777" w:rsidR="00E807C5" w:rsidRPr="00777B6E" w:rsidRDefault="00E807C5" w:rsidP="005D6076">
      <w:pPr>
        <w:pStyle w:val="Listaszerbekezds"/>
        <w:ind w:left="1275"/>
        <w:rPr>
          <w:rFonts w:ascii="Georgia" w:hAnsi="Georgia"/>
          <w:rPrChange w:id="70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01" w:author="Hajnalka" w:date="2016-11-07T11:09:00Z">
            <w:rPr>
              <w:rFonts w:ascii="Georgia" w:hAnsi="Georgia"/>
            </w:rPr>
          </w:rPrChange>
        </w:rPr>
        <w:t xml:space="preserve">E-mail: </w:t>
      </w:r>
      <w:r w:rsidR="00C67A3A" w:rsidRPr="00777B6E">
        <w:rPr>
          <w:rFonts w:ascii="Georgia" w:hAnsi="Georgia"/>
          <w:rPrChange w:id="702" w:author="Hajnalka" w:date="2016-11-07T11:09:00Z">
            <w:rPr>
              <w:rFonts w:ascii="Georgia" w:hAnsi="Georgia"/>
            </w:rPr>
          </w:rPrChange>
        </w:rPr>
        <w:t>………………………………</w:t>
      </w:r>
    </w:p>
    <w:p w14:paraId="63D09DE7" w14:textId="77777777" w:rsidR="00AC3CE7" w:rsidRPr="00777B6E" w:rsidRDefault="00AC3CE7" w:rsidP="005D6076">
      <w:pPr>
        <w:pStyle w:val="Listaszerbekezds"/>
        <w:ind w:left="1275"/>
        <w:rPr>
          <w:rFonts w:ascii="Georgia" w:hAnsi="Georgia"/>
          <w:rPrChange w:id="703" w:author="Hajnalka" w:date="2016-11-07T11:09:00Z">
            <w:rPr>
              <w:rFonts w:ascii="Georgia" w:hAnsi="Georgia"/>
            </w:rPr>
          </w:rPrChange>
        </w:rPr>
      </w:pPr>
    </w:p>
    <w:p w14:paraId="6BA8C1AD" w14:textId="1476742E" w:rsidR="001D5AEE" w:rsidRPr="00777B6E" w:rsidRDefault="001D5AEE" w:rsidP="005D6076">
      <w:pPr>
        <w:pStyle w:val="Listaszerbekezds"/>
        <w:ind w:left="1275"/>
        <w:rPr>
          <w:rFonts w:ascii="Georgia" w:hAnsi="Georgia"/>
          <w:rPrChange w:id="70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05" w:author="Hajnalka" w:date="2016-11-07T11:09:00Z">
            <w:rPr>
              <w:rFonts w:ascii="Georgia" w:hAnsi="Georgia"/>
            </w:rPr>
          </w:rPrChange>
        </w:rPr>
        <w:t>Szakmai kérdésekben:</w:t>
      </w:r>
    </w:p>
    <w:p w14:paraId="441AEC4E" w14:textId="77777777" w:rsidR="001D5AEE" w:rsidRPr="00777B6E" w:rsidRDefault="001D5AEE" w:rsidP="005D6076">
      <w:pPr>
        <w:pStyle w:val="Listaszerbekezds"/>
        <w:ind w:left="1275"/>
        <w:rPr>
          <w:rFonts w:ascii="Georgia" w:hAnsi="Georgia"/>
          <w:rPrChange w:id="70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07" w:author="Hajnalka" w:date="2016-11-07T11:09:00Z">
            <w:rPr>
              <w:rFonts w:ascii="Georgia" w:hAnsi="Georgia"/>
            </w:rPr>
          </w:rPrChange>
        </w:rPr>
        <w:t>Név: …………………….</w:t>
      </w:r>
    </w:p>
    <w:p w14:paraId="57E839E3" w14:textId="4D431936" w:rsidR="001D5AEE" w:rsidRPr="00777B6E" w:rsidRDefault="005D6076" w:rsidP="005D6076">
      <w:pPr>
        <w:pStyle w:val="Listaszerbekezds"/>
        <w:ind w:left="1275"/>
        <w:rPr>
          <w:rFonts w:ascii="Georgia" w:hAnsi="Georgia"/>
          <w:rPrChange w:id="708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09" w:author="Hajnalka" w:date="2016-11-07T11:09:00Z">
            <w:rPr>
              <w:rFonts w:ascii="Georgia" w:hAnsi="Georgia"/>
            </w:rPr>
          </w:rPrChange>
        </w:rPr>
        <w:t>Tel: +3</w:t>
      </w:r>
      <w:r w:rsidR="001D5AEE" w:rsidRPr="00777B6E">
        <w:rPr>
          <w:rFonts w:ascii="Georgia" w:hAnsi="Georgia"/>
          <w:rPrChange w:id="710" w:author="Hajnalka" w:date="2016-11-07T11:09:00Z">
            <w:rPr>
              <w:rFonts w:ascii="Georgia" w:hAnsi="Georgia"/>
            </w:rPr>
          </w:rPrChange>
        </w:rPr>
        <w:t>6-……………………., Fax: +36-1/………………………..</w:t>
      </w:r>
    </w:p>
    <w:p w14:paraId="0301933C" w14:textId="77777777" w:rsidR="001D5AEE" w:rsidRPr="00777B6E" w:rsidRDefault="001D5AEE" w:rsidP="005D6076">
      <w:pPr>
        <w:pStyle w:val="Listaszerbekezds"/>
        <w:ind w:left="1275"/>
        <w:rPr>
          <w:rFonts w:ascii="Georgia" w:hAnsi="Georgia"/>
          <w:rPrChange w:id="711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12" w:author="Hajnalka" w:date="2016-11-07T11:09:00Z">
            <w:rPr>
              <w:rFonts w:ascii="Georgia" w:hAnsi="Georgia"/>
            </w:rPr>
          </w:rPrChange>
        </w:rPr>
        <w:t>E-mail: ………………………………</w:t>
      </w:r>
    </w:p>
    <w:p w14:paraId="07300FDA" w14:textId="77777777" w:rsidR="005D6076" w:rsidRPr="00777B6E" w:rsidRDefault="005D6076" w:rsidP="00AC3CE7">
      <w:pPr>
        <w:pStyle w:val="Listaszerbekezds"/>
        <w:ind w:left="1276"/>
        <w:rPr>
          <w:rFonts w:ascii="Georgia" w:hAnsi="Georgia"/>
          <w:rPrChange w:id="713" w:author="Hajnalka" w:date="2016-11-07T11:09:00Z">
            <w:rPr>
              <w:rFonts w:ascii="Georgia" w:hAnsi="Georgia"/>
            </w:rPr>
          </w:rPrChange>
        </w:rPr>
      </w:pPr>
    </w:p>
    <w:p w14:paraId="55469A75" w14:textId="77777777" w:rsidR="00AC3CE7" w:rsidRPr="00777B6E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1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15" w:author="Hajnalka" w:date="2016-11-07T11:09:00Z">
            <w:rPr>
              <w:rFonts w:ascii="Georgia" w:hAnsi="Georgia"/>
            </w:rPr>
          </w:rPrChange>
        </w:rPr>
        <w:t>A Szerződő Felek a szerződés aláírásával felhatalmazzák a megnevezett személyeket, hogy a szerződés teljesítése érdekében szükséges műszaki döntéseknél a teljesítést igazoló dokumentumok aláírásánál feleket képviseljék. A megnevezett személyek jogosultak és kötelesek megtenni minden olyan műszaki intézkedést, nyilatkozatot, amely a szerződés teljesítéséhez szükséges, a jelen szerződésben, az annak mellékleteiben foglaltakkal nem ellentétes, és nem minősül a szerződés módosításának vagy kiegészítésének.</w:t>
      </w:r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r w:rsidRPr="00777B6E">
        <w:rPr>
          <w:rFonts w:ascii="Georgia" w:hAnsi="Georgia"/>
          <w:rPrChange w:id="716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1F6F8751" w14:textId="51297E44" w:rsidR="00DC31FB" w:rsidRPr="00777B6E" w:rsidRDefault="00DC31FB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17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18" w:author="Hajnalka" w:date="2016-11-07T11:09:00Z">
            <w:rPr>
              <w:rFonts w:ascii="Georgia" w:hAnsi="Georgia"/>
            </w:rPr>
          </w:rPrChange>
        </w:rPr>
        <w:t>A Szerződő Felek vállalják, hogy a képviselők személyében, adataiban bekövetkező változásokról haladéktalanul, írásban értesítik egymást.</w:t>
      </w:r>
    </w:p>
    <w:p w14:paraId="7254BFB0" w14:textId="77777777" w:rsidR="008D5B65" w:rsidRPr="00777B6E" w:rsidRDefault="008D5B65" w:rsidP="00AC3CE7">
      <w:pPr>
        <w:rPr>
          <w:rFonts w:ascii="Georgia" w:hAnsi="Georgia"/>
          <w:szCs w:val="24"/>
          <w:rPrChange w:id="719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37DFCA93" w14:textId="77777777" w:rsidR="00B8322C" w:rsidRPr="00777B6E" w:rsidRDefault="00B8322C" w:rsidP="00AC3CE7">
      <w:pPr>
        <w:rPr>
          <w:rFonts w:ascii="Georgia" w:hAnsi="Georgia"/>
          <w:szCs w:val="24"/>
          <w:rPrChange w:id="720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384AC4F0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721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722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 xml:space="preserve">Értesítések </w:t>
      </w:r>
    </w:p>
    <w:p w14:paraId="27720AB9" w14:textId="77777777" w:rsidR="00FA036A" w:rsidRPr="00777B6E" w:rsidRDefault="00FA036A" w:rsidP="00FA036A">
      <w:pPr>
        <w:ind w:left="567"/>
        <w:rPr>
          <w:rFonts w:ascii="Georgia" w:hAnsi="Georgia"/>
          <w:b/>
          <w:szCs w:val="24"/>
          <w:u w:val="single"/>
          <w:rPrChange w:id="723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5D122562" w14:textId="511BD1F0" w:rsidR="00AC3CE7" w:rsidRPr="00777B6E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2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25" w:author="Hajnalka" w:date="2016-11-07T11:09:00Z">
            <w:rPr>
              <w:rFonts w:ascii="Georgia" w:hAnsi="Georgia"/>
            </w:rPr>
          </w:rPrChange>
        </w:rPr>
        <w:t>Az egyik fél által a másik félnek küldött értesítéseket írásban, kézbesítő útján, vagy postai úton</w:t>
      </w:r>
      <w:r w:rsidR="00C12966" w:rsidRPr="00777B6E">
        <w:rPr>
          <w:rFonts w:ascii="Georgia" w:hAnsi="Georgia"/>
          <w:rPrChange w:id="726" w:author="Hajnalka" w:date="2016-11-07T11:09:00Z">
            <w:rPr>
              <w:rFonts w:ascii="Georgia" w:hAnsi="Georgia"/>
            </w:rPr>
          </w:rPrChange>
        </w:rPr>
        <w:t>,</w:t>
      </w:r>
      <w:r w:rsidRPr="00777B6E">
        <w:rPr>
          <w:rFonts w:ascii="Georgia" w:hAnsi="Georgia"/>
          <w:rPrChange w:id="727" w:author="Hajnalka" w:date="2016-11-07T11:09:00Z">
            <w:rPr>
              <w:rFonts w:ascii="Georgia" w:hAnsi="Georgia"/>
            </w:rPr>
          </w:rPrChange>
        </w:rPr>
        <w:t xml:space="preserve"> ajánlott küldeményként, vagy telefaxon</w:t>
      </w:r>
      <w:r w:rsidR="00C12966" w:rsidRPr="00777B6E">
        <w:rPr>
          <w:rFonts w:ascii="Georgia" w:hAnsi="Georgia"/>
          <w:rPrChange w:id="728" w:author="Hajnalka" w:date="2016-11-07T11:09:00Z">
            <w:rPr>
              <w:rFonts w:ascii="Georgia" w:hAnsi="Georgia"/>
            </w:rPr>
          </w:rPrChange>
        </w:rPr>
        <w:t>,</w:t>
      </w:r>
      <w:r w:rsidRPr="00777B6E">
        <w:rPr>
          <w:rFonts w:ascii="Georgia" w:hAnsi="Georgia"/>
          <w:rPrChange w:id="729" w:author="Hajnalka" w:date="2016-11-07T11:09:00Z">
            <w:rPr>
              <w:rFonts w:ascii="Georgia" w:hAnsi="Georgia"/>
            </w:rPr>
          </w:rPrChange>
        </w:rPr>
        <w:t xml:space="preserve"> vagy e-mail útján kell megküldeni a szerződésben meghatározott </w:t>
      </w:r>
      <w:r w:rsidR="001D5AEE" w:rsidRPr="00777B6E">
        <w:rPr>
          <w:rFonts w:ascii="Georgia" w:hAnsi="Georgia"/>
          <w:rPrChange w:id="730" w:author="Hajnalka" w:date="2016-11-07T11:09:00Z">
            <w:rPr>
              <w:rFonts w:ascii="Georgia" w:hAnsi="Georgia"/>
            </w:rPr>
          </w:rPrChange>
        </w:rPr>
        <w:t xml:space="preserve">értesítési </w:t>
      </w:r>
      <w:r w:rsidRPr="00777B6E">
        <w:rPr>
          <w:rFonts w:ascii="Georgia" w:hAnsi="Georgia"/>
          <w:rPrChange w:id="731" w:author="Hajnalka" w:date="2016-11-07T11:09:00Z">
            <w:rPr>
              <w:rFonts w:ascii="Georgia" w:hAnsi="Georgia"/>
            </w:rPr>
          </w:rPrChange>
        </w:rPr>
        <w:t>címre.</w:t>
      </w:r>
    </w:p>
    <w:p w14:paraId="1C311A10" w14:textId="0E53572E" w:rsidR="00AC3CE7" w:rsidRPr="00777B6E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32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33" w:author="Hajnalka" w:date="2016-11-07T11:09:00Z">
            <w:rPr>
              <w:rFonts w:ascii="Georgia" w:hAnsi="Georgia"/>
            </w:rPr>
          </w:rPrChange>
        </w:rPr>
        <w:t>A kézbesítővel vagy postai úton ajánlott küldeményként vagy tértivevénnyel küldött értesítés az átvétel napján, a telefaxon küldött értesítés a sikeres adási nyugtán feltüntetett időpontban tekinthető kézbesítettnek.</w:t>
      </w:r>
      <w:r w:rsidR="001D5AEE" w:rsidRPr="00777B6E">
        <w:rPr>
          <w:rFonts w:ascii="Georgia" w:hAnsi="Georgia"/>
          <w:rPrChange w:id="734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69DE403D" w14:textId="2E442C38" w:rsidR="001D5AEE" w:rsidRPr="00777B6E" w:rsidRDefault="001D5AEE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3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36" w:author="Hajnalka" w:date="2016-11-07T11:09:00Z">
            <w:rPr>
              <w:rFonts w:ascii="Georgia" w:hAnsi="Georgia"/>
            </w:rPr>
          </w:rPrChange>
        </w:rPr>
        <w:t>Szerződő Felek kötelezettséget vállalnak arra, hogy az e-mailben küldött értesítések kézhezvételét haladéktalanul visszaigazolják a küldő részére.</w:t>
      </w:r>
    </w:p>
    <w:p w14:paraId="78902A74" w14:textId="77777777" w:rsidR="008D5B65" w:rsidRPr="00777B6E" w:rsidRDefault="008D5B65" w:rsidP="00AC3CE7">
      <w:pPr>
        <w:rPr>
          <w:rFonts w:ascii="Georgia" w:hAnsi="Georgia"/>
          <w:szCs w:val="24"/>
          <w:rPrChange w:id="737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1F6B3622" w14:textId="77777777" w:rsidR="00B8322C" w:rsidRPr="00777B6E" w:rsidRDefault="00B8322C" w:rsidP="00AC3CE7">
      <w:pPr>
        <w:rPr>
          <w:rFonts w:ascii="Georgia" w:hAnsi="Georgia"/>
          <w:szCs w:val="24"/>
          <w:rPrChange w:id="738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4DB99D60" w14:textId="3A3785F2" w:rsidR="00AC3CE7" w:rsidRPr="00777B6E" w:rsidRDefault="00DC31FB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73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740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B</w:t>
      </w:r>
      <w:r w:rsidR="00AC3CE7" w:rsidRPr="00777B6E">
        <w:rPr>
          <w:rFonts w:ascii="Georgia" w:hAnsi="Georgia"/>
          <w:b/>
          <w:szCs w:val="24"/>
          <w:u w:val="single"/>
          <w:rPrChange w:id="741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iztosítás</w:t>
      </w:r>
    </w:p>
    <w:p w14:paraId="64D741D1" w14:textId="77777777" w:rsidR="00FA036A" w:rsidRPr="00777B6E" w:rsidRDefault="00FA036A" w:rsidP="00FA036A">
      <w:pPr>
        <w:ind w:left="567"/>
        <w:rPr>
          <w:rFonts w:ascii="Georgia" w:hAnsi="Georgia"/>
          <w:b/>
          <w:szCs w:val="24"/>
          <w:u w:val="single"/>
          <w:rPrChange w:id="742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3104D5E1" w14:textId="77777777" w:rsidR="00AC3CE7" w:rsidRPr="00777B6E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43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44" w:author="Hajnalka" w:date="2016-11-07T11:09:00Z">
            <w:rPr>
              <w:rFonts w:ascii="Georgia" w:hAnsi="Georgia"/>
            </w:rPr>
          </w:rPrChange>
        </w:rPr>
        <w:t xml:space="preserve">A szerződés érvényességi feltétele, hogy </w:t>
      </w:r>
      <w:r w:rsidR="00090DB7" w:rsidRPr="00777B6E">
        <w:rPr>
          <w:rFonts w:ascii="Georgia" w:hAnsi="Georgia"/>
          <w:rPrChange w:id="745" w:author="Hajnalka" w:date="2016-11-07T11:09:00Z">
            <w:rPr>
              <w:rFonts w:ascii="Georgia" w:hAnsi="Georgia"/>
            </w:rPr>
          </w:rPrChange>
        </w:rPr>
        <w:t xml:space="preserve">a </w:t>
      </w:r>
      <w:r w:rsidRPr="00777B6E">
        <w:rPr>
          <w:rFonts w:ascii="Georgia" w:hAnsi="Georgia"/>
          <w:rPrChange w:id="746" w:author="Hajnalka" w:date="2016-11-07T11:09:00Z">
            <w:rPr>
              <w:rFonts w:ascii="Georgia" w:hAnsi="Georgia"/>
            </w:rPr>
          </w:rPrChange>
        </w:rPr>
        <w:t xml:space="preserve">Vállalkozó a jelen szerződés tárgyát képező munkákra vonatkozó érvényes szakmai felelősségbiztosítással rendelkezzen. </w:t>
      </w:r>
    </w:p>
    <w:p w14:paraId="291A46D5" w14:textId="6200EBA3" w:rsidR="00A44258" w:rsidRPr="00777B6E" w:rsidRDefault="00AC3CE7" w:rsidP="00A44258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47" w:author="Hajnalka" w:date="2016-11-07T11:09:00Z">
            <w:rPr>
              <w:rFonts w:ascii="Georgia" w:hAnsi="Georgia"/>
            </w:rPr>
          </w:rPrChange>
        </w:rPr>
      </w:pPr>
      <w:bookmarkStart w:id="748" w:name="_Toc398889690"/>
      <w:bookmarkStart w:id="749" w:name="_Toc429995362"/>
      <w:r w:rsidRPr="00777B6E">
        <w:rPr>
          <w:rFonts w:ascii="Georgia" w:hAnsi="Georgia"/>
          <w:rPrChange w:id="750" w:author="Hajnalka" w:date="2016-11-07T11:09:00Z">
            <w:rPr>
              <w:rFonts w:ascii="Georgia" w:hAnsi="Georgia"/>
            </w:rPr>
          </w:rPrChange>
        </w:rPr>
        <w:t xml:space="preserve">A jelen szerződés tárgya szerinti szolgáltatás </w:t>
      </w:r>
      <w:r w:rsidR="00A44258" w:rsidRPr="00777B6E">
        <w:rPr>
          <w:rFonts w:ascii="Georgia" w:hAnsi="Georgia"/>
          <w:rPrChange w:id="751" w:author="Hajnalka" w:date="2016-11-07T11:09:00Z">
            <w:rPr>
              <w:rFonts w:ascii="Georgia" w:hAnsi="Georgia"/>
            </w:rPr>
          </w:rPrChange>
        </w:rPr>
        <w:t>végzésének</w:t>
      </w:r>
      <w:r w:rsidRPr="00777B6E">
        <w:rPr>
          <w:rFonts w:ascii="Georgia" w:hAnsi="Georgia"/>
          <w:rPrChange w:id="752" w:author="Hajnalka" w:date="2016-11-07T11:09:00Z">
            <w:rPr>
              <w:rFonts w:ascii="Georgia" w:hAnsi="Georgia"/>
            </w:rPr>
          </w:rPrChange>
        </w:rPr>
        <w:t xml:space="preserve"> feltétele</w:t>
      </w:r>
      <w:r w:rsidR="00A44258" w:rsidRPr="00777B6E">
        <w:rPr>
          <w:rFonts w:ascii="Georgia" w:hAnsi="Georgia"/>
          <w:rPrChange w:id="753" w:author="Hajnalka" w:date="2016-11-07T11:09:00Z">
            <w:rPr>
              <w:rFonts w:ascii="Georgia" w:hAnsi="Georgia"/>
            </w:rPr>
          </w:rPrChange>
        </w:rPr>
        <w:t xml:space="preserve"> az</w:t>
      </w:r>
      <w:r w:rsidRPr="00777B6E">
        <w:rPr>
          <w:rFonts w:ascii="Georgia" w:hAnsi="Georgia"/>
          <w:rPrChange w:id="754" w:author="Hajnalka" w:date="2016-11-07T11:09:00Z">
            <w:rPr>
              <w:rFonts w:ascii="Georgia" w:hAnsi="Georgia"/>
            </w:rPr>
          </w:rPrChange>
        </w:rPr>
        <w:t xml:space="preserve"> érvényes szakmai felelősségbiztosítás igazolása, amely alapján az éves kárkifizetési limit 2.000.000- Ft/kár és 5.000.000- Ft/év.</w:t>
      </w:r>
      <w:bookmarkEnd w:id="748"/>
      <w:bookmarkEnd w:id="749"/>
      <w:r w:rsidR="00A44258" w:rsidRPr="00777B6E">
        <w:rPr>
          <w:rFonts w:ascii="Georgia" w:hAnsi="Georgia"/>
          <w:rPrChange w:id="755" w:author="Hajnalka" w:date="2016-11-07T11:09:00Z">
            <w:rPr>
              <w:rFonts w:ascii="Georgia" w:hAnsi="Georgia"/>
            </w:rPr>
          </w:rPrChange>
        </w:rPr>
        <w:t xml:space="preserve"> A biztosításnak ki kell terjednie az ajánlatkérő vagyontárgyaiban okozott dologi károkra is.</w:t>
      </w:r>
    </w:p>
    <w:p w14:paraId="5B2D45A1" w14:textId="1213897F" w:rsidR="00AC3CE7" w:rsidRPr="00777B6E" w:rsidRDefault="006D409F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5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57" w:author="Hajnalka" w:date="2016-11-07T11:09:00Z">
            <w:rPr>
              <w:rFonts w:ascii="Georgia" w:hAnsi="Georgia"/>
            </w:rPr>
          </w:rPrChange>
        </w:rPr>
        <w:t xml:space="preserve">A </w:t>
      </w:r>
      <w:r w:rsidR="00AC3CE7" w:rsidRPr="00777B6E">
        <w:rPr>
          <w:rFonts w:ascii="Georgia" w:hAnsi="Georgia"/>
          <w:rPrChange w:id="758" w:author="Hajnalka" w:date="2016-11-07T11:09:00Z">
            <w:rPr>
              <w:rFonts w:ascii="Georgia" w:hAnsi="Georgia"/>
            </w:rPr>
          </w:rPrChange>
        </w:rPr>
        <w:t xml:space="preserve">Vállalkozó a szerződéskötéskor átadja </w:t>
      </w:r>
      <w:r w:rsidRPr="00777B6E">
        <w:rPr>
          <w:rFonts w:ascii="Georgia" w:hAnsi="Georgia"/>
          <w:rPrChange w:id="759" w:author="Hajnalka" w:date="2016-11-07T11:09:00Z">
            <w:rPr>
              <w:rFonts w:ascii="Georgia" w:hAnsi="Georgia"/>
            </w:rPr>
          </w:rPrChange>
        </w:rPr>
        <w:t xml:space="preserve">a </w:t>
      </w:r>
      <w:r w:rsidR="00AC3CE7" w:rsidRPr="00777B6E">
        <w:rPr>
          <w:rFonts w:ascii="Georgia" w:hAnsi="Georgia"/>
          <w:rPrChange w:id="760" w:author="Hajnalka" w:date="2016-11-07T11:09:00Z">
            <w:rPr>
              <w:rFonts w:ascii="Georgia" w:hAnsi="Georgia"/>
            </w:rPr>
          </w:rPrChange>
        </w:rPr>
        <w:t xml:space="preserve">Megrendelőnek a biztosítási okmánya egyszerű másolatát, továbbá a biztosítási díj megfizetését igazoló, a biztosító társaság által kiállított igazolás eredeti </w:t>
      </w:r>
      <w:r w:rsidR="002A59EA" w:rsidRPr="00777B6E">
        <w:rPr>
          <w:rFonts w:ascii="Georgia" w:hAnsi="Georgia"/>
          <w:rPrChange w:id="761" w:author="Hajnalka" w:date="2016-11-07T11:09:00Z">
            <w:rPr>
              <w:rFonts w:ascii="Georgia" w:hAnsi="Georgia"/>
            </w:rPr>
          </w:rPrChange>
        </w:rPr>
        <w:t>példányát</w:t>
      </w:r>
      <w:r w:rsidR="00AC3CE7" w:rsidRPr="00777B6E">
        <w:rPr>
          <w:rFonts w:ascii="Georgia" w:hAnsi="Georgia"/>
          <w:rPrChange w:id="762" w:author="Hajnalka" w:date="2016-11-07T11:09:00Z">
            <w:rPr>
              <w:rFonts w:ascii="Georgia" w:hAnsi="Georgia"/>
            </w:rPr>
          </w:rPrChange>
        </w:rPr>
        <w:t xml:space="preserve">, amely dokumentumok a szerződés </w:t>
      </w:r>
      <w:r w:rsidR="00E63134" w:rsidRPr="00777B6E">
        <w:rPr>
          <w:rFonts w:ascii="Georgia" w:hAnsi="Georgia"/>
          <w:rPrChange w:id="763" w:author="Hajnalka" w:date="2016-11-07T11:09:00Z">
            <w:rPr>
              <w:rFonts w:ascii="Georgia" w:hAnsi="Georgia"/>
            </w:rPr>
          </w:rPrChange>
        </w:rPr>
        <w:t>7</w:t>
      </w:r>
      <w:r w:rsidR="00AC3CE7" w:rsidRPr="00777B6E">
        <w:rPr>
          <w:rFonts w:ascii="Georgia" w:hAnsi="Georgia"/>
          <w:rPrChange w:id="764" w:author="Hajnalka" w:date="2016-11-07T11:09:00Z">
            <w:rPr>
              <w:rFonts w:ascii="Georgia" w:hAnsi="Georgia"/>
            </w:rPr>
          </w:rPrChange>
        </w:rPr>
        <w:t xml:space="preserve">. számú mellékletévé válnak. </w:t>
      </w:r>
      <w:r w:rsidR="00A44258" w:rsidRPr="00777B6E">
        <w:rPr>
          <w:rFonts w:ascii="Georgia" w:hAnsi="Georgia"/>
          <w:rPrChange w:id="765" w:author="Hajnalka" w:date="2016-11-07T11:09:00Z">
            <w:rPr>
              <w:rFonts w:ascii="Georgia" w:hAnsi="Georgia"/>
            </w:rPr>
          </w:rPrChange>
        </w:rPr>
        <w:t xml:space="preserve">Amennyiben a Vállalkozónak a jelen szerződés tárgya szerinti tevékenységre vonatkozó </w:t>
      </w:r>
      <w:r w:rsidR="00A44258" w:rsidRPr="00777B6E">
        <w:rPr>
          <w:rFonts w:ascii="Georgia" w:hAnsi="Georgia"/>
          <w:rPrChange w:id="766" w:author="Hajnalka" w:date="2016-11-07T11:09:00Z">
            <w:rPr>
              <w:rFonts w:ascii="Georgia" w:hAnsi="Georgia"/>
            </w:rPr>
          </w:rPrChange>
        </w:rPr>
        <w:lastRenderedPageBreak/>
        <w:t>felelősségbiztosítása határozatlan időre jön létre, úgy a Vállalkozó díjfizetési időszakonként köteles a biztosító által kiadott eredeti igazolást megküldeni a Megrendelő részére.</w:t>
      </w:r>
    </w:p>
    <w:p w14:paraId="55B8312C" w14:textId="77777777" w:rsidR="00B8322C" w:rsidRPr="00777B6E" w:rsidRDefault="00B8322C" w:rsidP="00B8322C">
      <w:pPr>
        <w:rPr>
          <w:del w:id="767" w:author="Modositas" w:date="2016-11-07T11:08:00Z"/>
          <w:rFonts w:ascii="Georgia" w:hAnsi="Georgia"/>
          <w:szCs w:val="24"/>
          <w:rPrChange w:id="768" w:author="Hajnalka" w:date="2016-11-07T11:09:00Z">
            <w:rPr>
              <w:del w:id="769" w:author="Modositas" w:date="2016-11-07T11:08:00Z"/>
              <w:rFonts w:ascii="Georgia" w:hAnsi="Georgia"/>
            </w:rPr>
          </w:rPrChange>
        </w:rPr>
      </w:pPr>
    </w:p>
    <w:p w14:paraId="72D51AE9" w14:textId="77777777" w:rsidR="00AC3CE7" w:rsidRPr="00777B6E" w:rsidRDefault="00AC3CE7" w:rsidP="001D5AE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7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71" w:author="Hajnalka" w:date="2016-11-07T11:09:00Z">
            <w:rPr>
              <w:rFonts w:ascii="Georgia" w:hAnsi="Georgia"/>
            </w:rPr>
          </w:rPrChange>
        </w:rPr>
        <w:t xml:space="preserve">Érvényes felelősségbiztosítás hiányában a jelen szerződésben meghatározott </w:t>
      </w:r>
      <w:r w:rsidR="002A59EA" w:rsidRPr="00777B6E">
        <w:rPr>
          <w:rFonts w:ascii="Georgia" w:hAnsi="Georgia"/>
          <w:rPrChange w:id="772" w:author="Hajnalka" w:date="2016-11-07T11:09:00Z">
            <w:rPr>
              <w:rFonts w:ascii="Georgia" w:hAnsi="Georgia"/>
            </w:rPr>
          </w:rPrChange>
        </w:rPr>
        <w:t xml:space="preserve">karbantartási-javítási </w:t>
      </w:r>
      <w:r w:rsidRPr="00777B6E">
        <w:rPr>
          <w:rFonts w:ascii="Georgia" w:hAnsi="Georgia"/>
          <w:rPrChange w:id="773" w:author="Hajnalka" w:date="2016-11-07T11:09:00Z">
            <w:rPr>
              <w:rFonts w:ascii="Georgia" w:hAnsi="Georgia"/>
            </w:rPr>
          </w:rPrChange>
        </w:rPr>
        <w:t xml:space="preserve">munkák nem végezhetők, a szerződés megszűnik azon a napon, amelyen </w:t>
      </w:r>
      <w:r w:rsidR="006D409F" w:rsidRPr="00777B6E">
        <w:rPr>
          <w:rFonts w:ascii="Georgia" w:hAnsi="Georgia"/>
          <w:rPrChange w:id="774" w:author="Hajnalka" w:date="2016-11-07T11:09:00Z">
            <w:rPr>
              <w:rFonts w:ascii="Georgia" w:hAnsi="Georgia"/>
            </w:rPr>
          </w:rPrChange>
        </w:rPr>
        <w:t xml:space="preserve">a </w:t>
      </w:r>
      <w:r w:rsidRPr="00777B6E">
        <w:rPr>
          <w:rFonts w:ascii="Georgia" w:hAnsi="Georgia"/>
          <w:rPrChange w:id="775" w:author="Hajnalka" w:date="2016-11-07T11:09:00Z">
            <w:rPr>
              <w:rFonts w:ascii="Georgia" w:hAnsi="Georgia"/>
            </w:rPr>
          </w:rPrChange>
        </w:rPr>
        <w:t xml:space="preserve">Megrendelő tudomást szerez arról, hogy </w:t>
      </w:r>
      <w:r w:rsidR="006D409F" w:rsidRPr="00777B6E">
        <w:rPr>
          <w:rFonts w:ascii="Georgia" w:hAnsi="Georgia"/>
          <w:rPrChange w:id="776" w:author="Hajnalka" w:date="2016-11-07T11:09:00Z">
            <w:rPr>
              <w:rFonts w:ascii="Georgia" w:hAnsi="Georgia"/>
            </w:rPr>
          </w:rPrChange>
        </w:rPr>
        <w:t xml:space="preserve">a </w:t>
      </w:r>
      <w:r w:rsidRPr="00777B6E">
        <w:rPr>
          <w:rFonts w:ascii="Georgia" w:hAnsi="Georgia"/>
          <w:rPrChange w:id="777" w:author="Hajnalka" w:date="2016-11-07T11:09:00Z">
            <w:rPr>
              <w:rFonts w:ascii="Georgia" w:hAnsi="Georgia"/>
            </w:rPr>
          </w:rPrChange>
        </w:rPr>
        <w:t>Vállalkozó felelősségbiztosítása megszűnt.</w:t>
      </w:r>
    </w:p>
    <w:p w14:paraId="79597F3B" w14:textId="77777777" w:rsidR="00544974" w:rsidRPr="00777B6E" w:rsidRDefault="00544974" w:rsidP="00AC3CE7">
      <w:pPr>
        <w:rPr>
          <w:rFonts w:ascii="Georgia" w:hAnsi="Georgia"/>
          <w:szCs w:val="24"/>
          <w:rPrChange w:id="778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52074CB0" w14:textId="77777777" w:rsidR="00B8322C" w:rsidRPr="00777B6E" w:rsidRDefault="00B8322C" w:rsidP="00AC3CE7">
      <w:pPr>
        <w:rPr>
          <w:rFonts w:ascii="Georgia" w:hAnsi="Georgia"/>
          <w:szCs w:val="24"/>
          <w:rPrChange w:id="779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1643366F" w14:textId="77777777" w:rsidR="00955306" w:rsidRPr="00777B6E" w:rsidRDefault="00955306" w:rsidP="00955306">
      <w:pPr>
        <w:numPr>
          <w:ilvl w:val="0"/>
          <w:numId w:val="4"/>
        </w:numPr>
        <w:ind w:left="567" w:hanging="567"/>
        <w:rPr>
          <w:del w:id="780" w:author="Modositas" w:date="2016-11-07T11:08:00Z"/>
          <w:rFonts w:ascii="Georgia" w:hAnsi="Georgia"/>
          <w:b/>
          <w:szCs w:val="24"/>
          <w:u w:val="single"/>
          <w:rPrChange w:id="781" w:author="Hajnalka" w:date="2016-11-07T11:09:00Z">
            <w:rPr>
              <w:del w:id="782" w:author="Modositas" w:date="2016-11-07T11:08:00Z"/>
              <w:rFonts w:ascii="Georgia" w:hAnsi="Georgia"/>
              <w:b/>
              <w:szCs w:val="24"/>
              <w:u w:val="single"/>
            </w:rPr>
          </w:rPrChange>
        </w:rPr>
      </w:pPr>
      <w:del w:id="783" w:author="Modositas" w:date="2016-11-07T11:08:00Z">
        <w:r w:rsidRPr="00777B6E">
          <w:rPr>
            <w:rFonts w:ascii="Georgia" w:hAnsi="Georgia"/>
            <w:b/>
            <w:szCs w:val="24"/>
            <w:u w:val="single"/>
            <w:rPrChange w:id="784" w:author="Hajnalka" w:date="2016-11-07T11:09:00Z">
              <w:rPr>
                <w:rFonts w:ascii="Georgia" w:hAnsi="Georgia"/>
                <w:b/>
                <w:szCs w:val="24"/>
                <w:u w:val="single"/>
              </w:rPr>
            </w:rPrChange>
          </w:rPr>
          <w:delText>Biztosíték</w:delText>
        </w:r>
      </w:del>
    </w:p>
    <w:p w14:paraId="2B8C04CF" w14:textId="77777777" w:rsidR="005D6076" w:rsidRPr="00777B6E" w:rsidRDefault="005D6076" w:rsidP="005D6076">
      <w:pPr>
        <w:ind w:left="567"/>
        <w:rPr>
          <w:del w:id="785" w:author="Modositas" w:date="2016-11-07T11:08:00Z"/>
          <w:rFonts w:ascii="Georgia" w:hAnsi="Georgia"/>
          <w:szCs w:val="24"/>
          <w:rPrChange w:id="786" w:author="Hajnalka" w:date="2016-11-07T11:09:00Z">
            <w:rPr>
              <w:del w:id="787" w:author="Modositas" w:date="2016-11-07T11:08:00Z"/>
              <w:rFonts w:ascii="Georgia" w:hAnsi="Georgia"/>
              <w:szCs w:val="24"/>
            </w:rPr>
          </w:rPrChange>
        </w:rPr>
      </w:pPr>
    </w:p>
    <w:p w14:paraId="73A5D149" w14:textId="6B225DCA" w:rsidR="00955306" w:rsidRPr="00777B6E" w:rsidRDefault="00500D05" w:rsidP="00955306">
      <w:pPr>
        <w:numPr>
          <w:ilvl w:val="0"/>
          <w:numId w:val="4"/>
        </w:numPr>
        <w:ind w:left="567" w:hanging="567"/>
        <w:rPr>
          <w:ins w:id="788" w:author="Modositas" w:date="2016-11-07T11:08:00Z"/>
          <w:rFonts w:ascii="Georgia" w:hAnsi="Georgia"/>
          <w:b/>
          <w:szCs w:val="24"/>
          <w:u w:val="single"/>
          <w:rPrChange w:id="789" w:author="Hajnalka" w:date="2016-11-07T11:09:00Z">
            <w:rPr>
              <w:ins w:id="790" w:author="Modositas" w:date="2016-11-07T11:08:00Z"/>
              <w:rFonts w:ascii="Georgia" w:hAnsi="Georgia"/>
              <w:b/>
              <w:szCs w:val="24"/>
              <w:u w:val="single"/>
            </w:rPr>
          </w:rPrChange>
        </w:rPr>
      </w:pPr>
      <w:ins w:id="791" w:author="Modositas" w:date="2016-11-07T11:08:00Z">
        <w:r w:rsidRPr="00777B6E">
          <w:rPr>
            <w:rFonts w:ascii="Georgia" w:hAnsi="Georgia"/>
            <w:b/>
            <w:szCs w:val="24"/>
            <w:u w:val="single"/>
            <w:rPrChange w:id="792" w:author="Hajnalka" w:date="2016-11-07T11:09:00Z">
              <w:rPr>
                <w:rFonts w:ascii="Georgia" w:hAnsi="Georgia"/>
                <w:b/>
                <w:szCs w:val="24"/>
                <w:u w:val="single"/>
              </w:rPr>
            </w:rPrChange>
          </w:rPr>
          <w:t>Teljesítési b</w:t>
        </w:r>
        <w:r w:rsidR="00955306" w:rsidRPr="00777B6E">
          <w:rPr>
            <w:rFonts w:ascii="Georgia" w:hAnsi="Georgia"/>
            <w:b/>
            <w:szCs w:val="24"/>
            <w:u w:val="single"/>
            <w:rPrChange w:id="793" w:author="Hajnalka" w:date="2016-11-07T11:09:00Z">
              <w:rPr>
                <w:rFonts w:ascii="Georgia" w:hAnsi="Georgia"/>
                <w:b/>
                <w:szCs w:val="24"/>
                <w:u w:val="single"/>
              </w:rPr>
            </w:rPrChange>
          </w:rPr>
          <w:t>iztosíték</w:t>
        </w:r>
      </w:ins>
    </w:p>
    <w:p w14:paraId="222B1991" w14:textId="77777777" w:rsidR="005D6076" w:rsidRPr="00777B6E" w:rsidRDefault="005D6076" w:rsidP="005D6076">
      <w:pPr>
        <w:ind w:left="567"/>
        <w:rPr>
          <w:ins w:id="794" w:author="Modositas" w:date="2016-11-07T11:08:00Z"/>
          <w:rFonts w:ascii="Georgia" w:hAnsi="Georgia"/>
          <w:szCs w:val="24"/>
          <w:rPrChange w:id="795" w:author="Hajnalka" w:date="2016-11-07T11:09:00Z">
            <w:rPr>
              <w:ins w:id="796" w:author="Modositas" w:date="2016-11-07T11:08:00Z"/>
              <w:rFonts w:ascii="Georgia" w:hAnsi="Georgia"/>
              <w:szCs w:val="24"/>
            </w:rPr>
          </w:rPrChange>
        </w:rPr>
      </w:pPr>
    </w:p>
    <w:p w14:paraId="3B5AD76E" w14:textId="69FA898D" w:rsidR="00955306" w:rsidRPr="00777B6E" w:rsidRDefault="00955306" w:rsidP="00955306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797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798" w:author="Hajnalka" w:date="2016-11-07T11:09:00Z">
            <w:rPr>
              <w:rFonts w:ascii="Georgia" w:hAnsi="Georgia"/>
            </w:rPr>
          </w:rPrChange>
        </w:rPr>
        <w:t xml:space="preserve">A </w:t>
      </w:r>
      <w:r w:rsidR="0025380C" w:rsidRPr="00777B6E">
        <w:rPr>
          <w:rFonts w:ascii="Georgia" w:hAnsi="Georgia"/>
          <w:rPrChange w:id="799" w:author="Hajnalka" w:date="2016-11-07T11:09:00Z">
            <w:rPr>
              <w:rFonts w:ascii="Georgia" w:hAnsi="Georgia"/>
            </w:rPr>
          </w:rPrChange>
        </w:rPr>
        <w:t xml:space="preserve">Megrendelő a </w:t>
      </w:r>
      <w:r w:rsidRPr="00777B6E">
        <w:rPr>
          <w:rFonts w:ascii="Georgia" w:hAnsi="Georgia"/>
          <w:rPrChange w:id="800" w:author="Hajnalka" w:date="2016-11-07T11:09:00Z">
            <w:rPr>
              <w:rFonts w:ascii="Georgia" w:hAnsi="Georgia"/>
            </w:rPr>
          </w:rPrChange>
        </w:rPr>
        <w:t>szerződés teljesítésének elmaradásával</w:t>
      </w:r>
      <w:r w:rsidR="0025380C" w:rsidRPr="00777B6E">
        <w:rPr>
          <w:rFonts w:ascii="Georgia" w:hAnsi="Georgia"/>
          <w:rPrChange w:id="801" w:author="Hajnalka" w:date="2016-11-07T11:09:00Z">
            <w:rPr>
              <w:rFonts w:ascii="Georgia" w:hAnsi="Georgia"/>
            </w:rPr>
          </w:rPrChange>
        </w:rPr>
        <w:t xml:space="preserve">, </w:t>
      </w:r>
      <w:r w:rsidR="00785D8A" w:rsidRPr="00777B6E">
        <w:rPr>
          <w:rFonts w:ascii="Georgia" w:hAnsi="Georgia"/>
          <w:rPrChange w:id="802" w:author="Hajnalka" w:date="2016-11-07T11:09:00Z">
            <w:rPr>
              <w:rFonts w:ascii="Georgia" w:hAnsi="Georgia"/>
            </w:rPr>
          </w:rPrChange>
        </w:rPr>
        <w:t>késedelmes vagy hibás teljesítésével</w:t>
      </w:r>
      <w:r w:rsidRPr="00777B6E">
        <w:rPr>
          <w:rFonts w:ascii="Georgia" w:hAnsi="Georgia"/>
          <w:rPrChange w:id="803" w:author="Hajnalka" w:date="2016-11-07T11:09:00Z">
            <w:rPr>
              <w:rFonts w:ascii="Georgia" w:hAnsi="Georgia"/>
            </w:rPr>
          </w:rPrChange>
        </w:rPr>
        <w:t xml:space="preserve"> kapcsolatos </w:t>
      </w:r>
      <w:del w:id="804" w:author="Modositas" w:date="2016-11-07T11:08:00Z">
        <w:r w:rsidR="00DD25E9" w:rsidRPr="00777B6E">
          <w:rPr>
            <w:rFonts w:ascii="Georgia" w:hAnsi="Georgia"/>
            <w:rPrChange w:id="805" w:author="Hajnalka" w:date="2016-11-07T11:09:00Z">
              <w:rPr>
                <w:rFonts w:ascii="Georgia" w:hAnsi="Georgia"/>
              </w:rPr>
            </w:rPrChange>
          </w:rPr>
          <w:delText xml:space="preserve">jótállási és szavatossági </w:delText>
        </w:r>
      </w:del>
      <w:r w:rsidRPr="00777B6E">
        <w:rPr>
          <w:rFonts w:ascii="Georgia" w:hAnsi="Georgia"/>
          <w:rPrChange w:id="806" w:author="Hajnalka" w:date="2016-11-07T11:09:00Z">
            <w:rPr>
              <w:rFonts w:ascii="Georgia" w:hAnsi="Georgia"/>
            </w:rPr>
          </w:rPrChange>
        </w:rPr>
        <w:t xml:space="preserve">igények biztosítékaként a Kbt. 134. § </w:t>
      </w:r>
      <w:r w:rsidR="001D4F9F" w:rsidRPr="00777B6E">
        <w:rPr>
          <w:rFonts w:ascii="Georgia" w:hAnsi="Georgia"/>
          <w:rPrChange w:id="807" w:author="Hajnalka" w:date="2016-11-07T11:09:00Z">
            <w:rPr>
              <w:rFonts w:ascii="Georgia" w:hAnsi="Georgia"/>
            </w:rPr>
          </w:rPrChange>
        </w:rPr>
        <w:t>(</w:t>
      </w:r>
      <w:ins w:id="808" w:author="Modositas" w:date="2016-11-07T11:08:00Z">
        <w:r w:rsidR="001D4F9F" w:rsidRPr="00777B6E">
          <w:rPr>
            <w:rFonts w:ascii="Georgia" w:hAnsi="Georgia"/>
            <w:rPrChange w:id="809" w:author="Hajnalka" w:date="2016-11-07T11:09:00Z">
              <w:rPr>
                <w:rFonts w:ascii="Georgia" w:hAnsi="Georgia"/>
              </w:rPr>
            </w:rPrChange>
          </w:rPr>
          <w:t>1)-</w:t>
        </w:r>
        <w:r w:rsidRPr="00777B6E">
          <w:rPr>
            <w:rFonts w:ascii="Georgia" w:hAnsi="Georgia"/>
            <w:rPrChange w:id="810" w:author="Hajnalka" w:date="2016-11-07T11:09:00Z">
              <w:rPr>
                <w:rFonts w:ascii="Georgia" w:hAnsi="Georgia"/>
              </w:rPr>
            </w:rPrChange>
          </w:rPr>
          <w:t>(</w:t>
        </w:r>
      </w:ins>
      <w:r w:rsidRPr="00777B6E">
        <w:rPr>
          <w:rFonts w:ascii="Georgia" w:hAnsi="Georgia"/>
          <w:rPrChange w:id="811" w:author="Hajnalka" w:date="2016-11-07T11:09:00Z">
            <w:rPr>
              <w:rFonts w:ascii="Georgia" w:hAnsi="Georgia"/>
            </w:rPr>
          </w:rPrChange>
        </w:rPr>
        <w:t>2</w:t>
      </w:r>
      <w:del w:id="812" w:author="Modositas" w:date="2016-11-07T11:08:00Z">
        <w:r w:rsidRPr="00777B6E">
          <w:rPr>
            <w:rFonts w:ascii="Georgia" w:hAnsi="Georgia"/>
            <w:rPrChange w:id="813" w:author="Hajnalka" w:date="2016-11-07T11:09:00Z">
              <w:rPr>
                <w:rFonts w:ascii="Georgia" w:hAnsi="Georgia"/>
              </w:rPr>
            </w:rPrChange>
          </w:rPr>
          <w:delText>)</w:delText>
        </w:r>
        <w:r w:rsidR="00A65FA7" w:rsidRPr="00777B6E">
          <w:rPr>
            <w:rFonts w:ascii="Georgia" w:hAnsi="Georgia"/>
            <w:rPrChange w:id="814" w:author="Hajnalka" w:date="2016-11-07T11:09:00Z">
              <w:rPr>
                <w:rFonts w:ascii="Georgia" w:hAnsi="Georgia"/>
              </w:rPr>
            </w:rPrChange>
          </w:rPr>
          <w:delText>-(3)</w:delText>
        </w:r>
        <w:r w:rsidRPr="00777B6E">
          <w:rPr>
            <w:rFonts w:ascii="Georgia" w:hAnsi="Georgia"/>
            <w:rPrChange w:id="815" w:author="Hajnalka" w:date="2016-11-07T11:09:00Z">
              <w:rPr>
                <w:rFonts w:ascii="Georgia" w:hAnsi="Georgia"/>
              </w:rPr>
            </w:rPrChange>
          </w:rPr>
          <w:delText xml:space="preserve"> bekezdése</w:delText>
        </w:r>
      </w:del>
      <w:ins w:id="816" w:author="Modositas" w:date="2016-11-07T11:08:00Z">
        <w:r w:rsidR="00B72795" w:rsidRPr="00777B6E">
          <w:rPr>
            <w:rFonts w:ascii="Georgia" w:hAnsi="Georgia"/>
            <w:rPrChange w:id="817" w:author="Hajnalka" w:date="2016-11-07T11:09:00Z">
              <w:rPr>
                <w:rFonts w:ascii="Georgia" w:hAnsi="Georgia"/>
              </w:rPr>
            </w:rPrChange>
          </w:rPr>
          <w:t xml:space="preserve">) </w:t>
        </w:r>
        <w:r w:rsidRPr="00777B6E">
          <w:rPr>
            <w:rFonts w:ascii="Georgia" w:hAnsi="Georgia"/>
            <w:rPrChange w:id="818" w:author="Hajnalka" w:date="2016-11-07T11:09:00Z">
              <w:rPr>
                <w:rFonts w:ascii="Georgia" w:hAnsi="Georgia"/>
              </w:rPr>
            </w:rPrChange>
          </w:rPr>
          <w:t>bekezdése</w:t>
        </w:r>
        <w:r w:rsidR="001D4F9F" w:rsidRPr="00777B6E">
          <w:rPr>
            <w:rFonts w:ascii="Georgia" w:hAnsi="Georgia"/>
            <w:rPrChange w:id="819" w:author="Hajnalka" w:date="2016-11-07T11:09:00Z">
              <w:rPr>
                <w:rFonts w:ascii="Georgia" w:hAnsi="Georgia"/>
              </w:rPr>
            </w:rPrChange>
          </w:rPr>
          <w:t>i</w:t>
        </w:r>
      </w:ins>
      <w:r w:rsidRPr="00777B6E">
        <w:rPr>
          <w:rFonts w:ascii="Georgia" w:hAnsi="Georgia"/>
          <w:rPrChange w:id="820" w:author="Hajnalka" w:date="2016-11-07T11:09:00Z">
            <w:rPr>
              <w:rFonts w:ascii="Georgia" w:hAnsi="Georgia"/>
            </w:rPr>
          </w:rPrChange>
        </w:rPr>
        <w:t xml:space="preserve"> alapján </w:t>
      </w:r>
      <w:r w:rsidR="004D0D78" w:rsidRPr="00777B6E">
        <w:rPr>
          <w:rFonts w:ascii="Georgia" w:hAnsi="Georgia"/>
          <w:rPrChange w:id="821" w:author="Hajnalka" w:date="2016-11-07T11:09:00Z">
            <w:rPr>
              <w:rFonts w:ascii="Georgia" w:hAnsi="Georgia"/>
            </w:rPr>
          </w:rPrChange>
        </w:rPr>
        <w:t xml:space="preserve">a </w:t>
      </w:r>
      <w:del w:id="822" w:author="Modositas" w:date="2016-11-07T11:08:00Z">
        <w:r w:rsidR="00785D8A" w:rsidRPr="00777B6E">
          <w:rPr>
            <w:rFonts w:ascii="Georgia" w:hAnsi="Georgia"/>
            <w:rPrChange w:id="823" w:author="Hajnalka" w:date="2016-11-07T11:09:00Z">
              <w:rPr>
                <w:rFonts w:ascii="Georgia" w:hAnsi="Georgia"/>
              </w:rPr>
            </w:rPrChange>
          </w:rPr>
          <w:delText xml:space="preserve">Szerződés </w:delText>
        </w:r>
        <w:r w:rsidR="00A81CA9" w:rsidRPr="00777B6E">
          <w:rPr>
            <w:rFonts w:ascii="Georgia" w:hAnsi="Georgia"/>
            <w:rPrChange w:id="824" w:author="Hajnalka" w:date="2016-11-07T11:09:00Z">
              <w:rPr>
                <w:rFonts w:ascii="Georgia" w:hAnsi="Georgia"/>
              </w:rPr>
            </w:rPrChange>
          </w:rPr>
          <w:delText>4.</w:delText>
        </w:r>
        <w:r w:rsidR="00894EC3" w:rsidRPr="00777B6E">
          <w:rPr>
            <w:rFonts w:ascii="Georgia" w:hAnsi="Georgia"/>
            <w:rPrChange w:id="825" w:author="Hajnalka" w:date="2016-11-07T11:09:00Z">
              <w:rPr>
                <w:rFonts w:ascii="Georgia" w:hAnsi="Georgia"/>
              </w:rPr>
            </w:rPrChange>
          </w:rPr>
          <w:delText>2</w:delText>
        </w:r>
        <w:r w:rsidR="00A81CA9" w:rsidRPr="00777B6E">
          <w:rPr>
            <w:rFonts w:ascii="Georgia" w:hAnsi="Georgia"/>
            <w:rPrChange w:id="826" w:author="Hajnalka" w:date="2016-11-07T11:09:00Z">
              <w:rPr>
                <w:rFonts w:ascii="Georgia" w:hAnsi="Georgia"/>
              </w:rPr>
            </w:rPrChange>
          </w:rPr>
          <w:delText xml:space="preserve">. </w:delText>
        </w:r>
        <w:r w:rsidR="00785D8A" w:rsidRPr="00777B6E">
          <w:rPr>
            <w:rFonts w:ascii="Georgia" w:hAnsi="Georgia"/>
            <w:rPrChange w:id="827" w:author="Hajnalka" w:date="2016-11-07T11:09:00Z">
              <w:rPr>
                <w:rFonts w:ascii="Georgia" w:hAnsi="Georgia"/>
              </w:rPr>
            </w:rPrChange>
          </w:rPr>
          <w:delText>pontjában</w:delText>
        </w:r>
        <w:r w:rsidR="00894EC3" w:rsidRPr="00777B6E">
          <w:rPr>
            <w:rFonts w:ascii="Georgia" w:hAnsi="Georgia"/>
            <w:rPrChange w:id="828" w:author="Hajnalka" w:date="2016-11-07T11:09:00Z">
              <w:rPr>
                <w:rFonts w:ascii="Georgia" w:hAnsi="Georgia"/>
              </w:rPr>
            </w:rPrChange>
          </w:rPr>
          <w:delText xml:space="preserve"> a szerződés teljes időtartamára</w:delText>
        </w:r>
      </w:del>
      <w:ins w:id="829" w:author="Modositas" w:date="2016-11-07T11:08:00Z">
        <w:r w:rsidR="004D0D78" w:rsidRPr="00777B6E">
          <w:rPr>
            <w:rFonts w:ascii="Georgia" w:hAnsi="Georgia"/>
            <w:rPrChange w:id="830" w:author="Hajnalka" w:date="2016-11-07T11:09:00Z">
              <w:rPr>
                <w:rFonts w:ascii="Georgia" w:hAnsi="Georgia"/>
              </w:rPr>
            </w:rPrChange>
          </w:rPr>
          <w:t>végleges ajánlatban 24 hónapra</w:t>
        </w:r>
      </w:ins>
      <w:r w:rsidR="004D0D78" w:rsidRPr="00777B6E">
        <w:rPr>
          <w:rFonts w:ascii="Georgia" w:hAnsi="Georgia"/>
          <w:rPrChange w:id="831" w:author="Hajnalka" w:date="2016-11-07T11:09:00Z">
            <w:rPr>
              <w:rFonts w:ascii="Georgia" w:hAnsi="Georgia"/>
            </w:rPr>
          </w:rPrChange>
        </w:rPr>
        <w:t xml:space="preserve"> vonatkozóan meghatározott</w:t>
      </w:r>
      <w:r w:rsidR="00894EC3" w:rsidRPr="00777B6E">
        <w:rPr>
          <w:rFonts w:ascii="Georgia" w:hAnsi="Georgia"/>
          <w:rPrChange w:id="832" w:author="Hajnalka" w:date="2016-11-07T11:09:00Z">
            <w:rPr>
              <w:rFonts w:ascii="Georgia" w:hAnsi="Georgia"/>
            </w:rPr>
          </w:rPrChange>
        </w:rPr>
        <w:t xml:space="preserve">, </w:t>
      </w:r>
      <w:del w:id="833" w:author="Modositas" w:date="2016-11-07T11:08:00Z">
        <w:r w:rsidR="00894EC3" w:rsidRPr="00777B6E">
          <w:rPr>
            <w:rFonts w:ascii="Georgia" w:hAnsi="Georgia"/>
            <w:rPrChange w:id="834" w:author="Hajnalka" w:date="2016-11-07T11:09:00Z">
              <w:rPr>
                <w:rFonts w:ascii="Georgia" w:hAnsi="Georgia"/>
              </w:rPr>
            </w:rPrChange>
          </w:rPr>
          <w:delText xml:space="preserve">továbbá a 4.3. pontban meghatározott, </w:delText>
        </w:r>
      </w:del>
      <w:r w:rsidRPr="00777B6E">
        <w:rPr>
          <w:rFonts w:ascii="Georgia" w:hAnsi="Georgia"/>
          <w:rPrChange w:id="835" w:author="Hajnalka" w:date="2016-11-07T11:09:00Z">
            <w:rPr>
              <w:rFonts w:ascii="Georgia" w:hAnsi="Georgia"/>
            </w:rPr>
          </w:rPrChange>
        </w:rPr>
        <w:t xml:space="preserve">általános forgalmi adó nélkül számított </w:t>
      </w:r>
      <w:r w:rsidR="00785D8A" w:rsidRPr="00777B6E">
        <w:rPr>
          <w:rFonts w:ascii="Georgia" w:hAnsi="Georgia"/>
          <w:rPrChange w:id="836" w:author="Hajnalka" w:date="2016-11-07T11:09:00Z">
            <w:rPr>
              <w:rFonts w:ascii="Georgia" w:hAnsi="Georgia"/>
            </w:rPr>
          </w:rPrChange>
        </w:rPr>
        <w:t xml:space="preserve">vállalkozási </w:t>
      </w:r>
      <w:del w:id="837" w:author="Modositas" w:date="2016-11-07T11:08:00Z">
        <w:r w:rsidR="00785D8A" w:rsidRPr="00777B6E">
          <w:rPr>
            <w:rFonts w:ascii="Georgia" w:hAnsi="Georgia"/>
            <w:rPrChange w:id="838" w:author="Hajnalka" w:date="2016-11-07T11:09:00Z">
              <w:rPr>
                <w:rFonts w:ascii="Georgia" w:hAnsi="Georgia"/>
              </w:rPr>
            </w:rPrChange>
          </w:rPr>
          <w:delText>díj</w:delText>
        </w:r>
        <w:r w:rsidR="00894EC3" w:rsidRPr="00777B6E">
          <w:rPr>
            <w:rFonts w:ascii="Georgia" w:hAnsi="Georgia"/>
            <w:rPrChange w:id="839" w:author="Hajnalka" w:date="2016-11-07T11:09:00Z">
              <w:rPr>
                <w:rFonts w:ascii="Georgia" w:hAnsi="Georgia"/>
              </w:rPr>
            </w:rPrChange>
          </w:rPr>
          <w:delText>ak összege</w:delText>
        </w:r>
      </w:del>
      <w:ins w:id="840" w:author="Modositas" w:date="2016-11-07T11:08:00Z">
        <w:r w:rsidR="00785D8A" w:rsidRPr="00777B6E">
          <w:rPr>
            <w:rFonts w:ascii="Georgia" w:hAnsi="Georgia"/>
            <w:rPrChange w:id="841" w:author="Hajnalka" w:date="2016-11-07T11:09:00Z">
              <w:rPr>
                <w:rFonts w:ascii="Georgia" w:hAnsi="Georgia"/>
              </w:rPr>
            </w:rPrChange>
          </w:rPr>
          <w:t>díj</w:t>
        </w:r>
      </w:ins>
      <w:r w:rsidR="004D0D78" w:rsidRPr="00777B6E">
        <w:rPr>
          <w:rFonts w:ascii="Georgia" w:hAnsi="Georgia"/>
          <w:rPrChange w:id="842" w:author="Hajnalka" w:date="2016-11-07T11:09:00Z">
            <w:rPr>
              <w:rFonts w:ascii="Georgia" w:hAnsi="Georgia"/>
            </w:rPr>
          </w:rPrChange>
        </w:rPr>
        <w:t xml:space="preserve"> </w:t>
      </w:r>
      <w:r w:rsidRPr="00777B6E">
        <w:rPr>
          <w:rFonts w:ascii="Georgia" w:hAnsi="Georgia"/>
          <w:rPrChange w:id="843" w:author="Hajnalka" w:date="2016-11-07T11:09:00Z">
            <w:rPr>
              <w:rFonts w:ascii="Georgia" w:hAnsi="Georgia"/>
            </w:rPr>
          </w:rPrChange>
        </w:rPr>
        <w:t>5%-</w:t>
      </w:r>
      <w:r w:rsidR="00894EC3" w:rsidRPr="00777B6E">
        <w:rPr>
          <w:rFonts w:ascii="Georgia" w:hAnsi="Georgia"/>
          <w:rPrChange w:id="844" w:author="Hajnalka" w:date="2016-11-07T11:09:00Z">
            <w:rPr>
              <w:rFonts w:ascii="Georgia" w:hAnsi="Georgia"/>
            </w:rPr>
          </w:rPrChange>
        </w:rPr>
        <w:t xml:space="preserve">ának </w:t>
      </w:r>
      <w:r w:rsidR="00785D8A" w:rsidRPr="00777B6E">
        <w:rPr>
          <w:rFonts w:ascii="Georgia" w:hAnsi="Georgia"/>
          <w:rPrChange w:id="845" w:author="Hajnalka" w:date="2016-11-07T11:09:00Z">
            <w:rPr>
              <w:rFonts w:ascii="Georgia" w:hAnsi="Georgia"/>
            </w:rPr>
          </w:rPrChange>
        </w:rPr>
        <w:t xml:space="preserve">megfelelő, azaz </w:t>
      </w:r>
      <w:r w:rsidR="00894EC3" w:rsidRPr="00777B6E">
        <w:rPr>
          <w:rFonts w:ascii="Georgia" w:hAnsi="Georgia"/>
          <w:rPrChange w:id="846" w:author="Hajnalka" w:date="2016-11-07T11:09:00Z">
            <w:rPr>
              <w:rFonts w:ascii="Georgia" w:hAnsi="Georgia"/>
            </w:rPr>
          </w:rPrChange>
        </w:rPr>
        <w:t>……………………..</w:t>
      </w:r>
      <w:r w:rsidR="00785D8A" w:rsidRPr="00777B6E">
        <w:rPr>
          <w:rFonts w:ascii="Georgia" w:hAnsi="Georgia"/>
          <w:rPrChange w:id="847" w:author="Hajnalka" w:date="2016-11-07T11:09:00Z">
            <w:rPr>
              <w:rFonts w:ascii="Georgia" w:hAnsi="Georgia"/>
            </w:rPr>
          </w:rPrChange>
        </w:rPr>
        <w:t>.</w:t>
      </w:r>
      <w:r w:rsidR="00A81CA9" w:rsidRPr="00777B6E">
        <w:rPr>
          <w:rFonts w:ascii="Georgia" w:hAnsi="Georgia"/>
          <w:rPrChange w:id="848" w:author="Hajnalka" w:date="2016-11-07T11:09:00Z">
            <w:rPr>
              <w:rFonts w:ascii="Georgia" w:hAnsi="Georgia"/>
            </w:rPr>
          </w:rPrChange>
        </w:rPr>
        <w:t>-</w:t>
      </w:r>
      <w:r w:rsidR="00785D8A" w:rsidRPr="00777B6E">
        <w:rPr>
          <w:rFonts w:ascii="Georgia" w:hAnsi="Georgia"/>
          <w:rPrChange w:id="849" w:author="Hajnalka" w:date="2016-11-07T11:09:00Z">
            <w:rPr>
              <w:rFonts w:ascii="Georgia" w:hAnsi="Georgia"/>
            </w:rPr>
          </w:rPrChange>
        </w:rPr>
        <w:t xml:space="preserve"> Ft összegű </w:t>
      </w:r>
      <w:r w:rsidRPr="00777B6E">
        <w:rPr>
          <w:rFonts w:ascii="Georgia" w:hAnsi="Georgia"/>
          <w:rPrChange w:id="850" w:author="Hajnalka" w:date="2016-11-07T11:09:00Z">
            <w:rPr>
              <w:rFonts w:ascii="Georgia" w:hAnsi="Georgia"/>
            </w:rPr>
          </w:rPrChange>
        </w:rPr>
        <w:t>biztosíték</w:t>
      </w:r>
      <w:r w:rsidR="00785D8A" w:rsidRPr="00777B6E">
        <w:rPr>
          <w:rFonts w:ascii="Georgia" w:hAnsi="Georgia"/>
          <w:rPrChange w:id="851" w:author="Hajnalka" w:date="2016-11-07T11:09:00Z">
            <w:rPr>
              <w:rFonts w:ascii="Georgia" w:hAnsi="Georgia"/>
            </w:rPr>
          </w:rPrChange>
        </w:rPr>
        <w:t>ot</w:t>
      </w:r>
      <w:r w:rsidRPr="00777B6E">
        <w:rPr>
          <w:rFonts w:ascii="Georgia" w:hAnsi="Georgia"/>
          <w:rPrChange w:id="852" w:author="Hajnalka" w:date="2016-11-07T11:09:00Z">
            <w:rPr>
              <w:rFonts w:ascii="Georgia" w:hAnsi="Georgia"/>
            </w:rPr>
          </w:rPrChange>
        </w:rPr>
        <w:t xml:space="preserve"> köt ki.</w:t>
      </w:r>
      <w:r w:rsidR="00DD25E9" w:rsidRPr="00777B6E">
        <w:rPr>
          <w:rFonts w:ascii="Georgia" w:hAnsi="Georgia"/>
          <w:rPrChange w:id="853" w:author="Hajnalka" w:date="2016-11-07T11:09:00Z">
            <w:rPr>
              <w:rFonts w:ascii="Georgia" w:hAnsi="Georgia"/>
            </w:rPr>
          </w:rPrChange>
        </w:rPr>
        <w:t xml:space="preserve"> </w:t>
      </w:r>
    </w:p>
    <w:p w14:paraId="0D30EFAC" w14:textId="4B7BD5F1" w:rsidR="00DD25E9" w:rsidRPr="00777B6E" w:rsidRDefault="00DD25E9" w:rsidP="00955306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85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855" w:author="Hajnalka" w:date="2016-11-07T11:09:00Z">
            <w:rPr>
              <w:rFonts w:ascii="Georgia" w:hAnsi="Georgia"/>
            </w:rPr>
          </w:rPrChange>
        </w:rPr>
        <w:t xml:space="preserve">A biztosíték érvényességi ideje </w:t>
      </w:r>
      <w:del w:id="856" w:author="Modositas" w:date="2016-11-07T11:08:00Z">
        <w:r w:rsidRPr="00777B6E">
          <w:rPr>
            <w:rFonts w:ascii="Georgia" w:hAnsi="Georgia"/>
            <w:rPrChange w:id="857" w:author="Hajnalka" w:date="2016-11-07T11:09:00Z">
              <w:rPr>
                <w:rFonts w:ascii="Georgia" w:hAnsi="Georgia"/>
              </w:rPr>
            </w:rPrChange>
          </w:rPr>
          <w:delText>a sz</w:delText>
        </w:r>
        <w:r w:rsidR="00DC31FB" w:rsidRPr="00777B6E">
          <w:rPr>
            <w:rFonts w:ascii="Georgia" w:hAnsi="Georgia"/>
            <w:rPrChange w:id="858" w:author="Hajnalka" w:date="2016-11-07T11:09:00Z">
              <w:rPr>
                <w:rFonts w:ascii="Georgia" w:hAnsi="Georgia"/>
              </w:rPr>
            </w:rPrChange>
          </w:rPr>
          <w:delText>e</w:delText>
        </w:r>
        <w:r w:rsidRPr="00777B6E">
          <w:rPr>
            <w:rFonts w:ascii="Georgia" w:hAnsi="Georgia"/>
            <w:rPrChange w:id="859" w:author="Hajnalka" w:date="2016-11-07T11:09:00Z">
              <w:rPr>
                <w:rFonts w:ascii="Georgia" w:hAnsi="Georgia"/>
              </w:rPr>
            </w:rPrChange>
          </w:rPr>
          <w:delText>rződés időtartamát meghaladó 12. hónap utolsó napja</w:delText>
        </w:r>
      </w:del>
      <w:ins w:id="860" w:author="Modositas" w:date="2016-11-07T11:08:00Z">
        <w:r w:rsidR="00B72795" w:rsidRPr="00777B6E">
          <w:rPr>
            <w:rFonts w:ascii="Georgia" w:hAnsi="Georgia"/>
            <w:rPrChange w:id="861" w:author="Hajnalka" w:date="2016-11-07T11:09:00Z">
              <w:rPr>
                <w:rFonts w:ascii="Georgia" w:hAnsi="Georgia"/>
              </w:rPr>
            </w:rPrChange>
          </w:rPr>
          <w:t>2018. december 31</w:t>
        </w:r>
      </w:ins>
      <w:r w:rsidR="00DC31FB" w:rsidRPr="00777B6E">
        <w:rPr>
          <w:rFonts w:ascii="Georgia" w:hAnsi="Georgia"/>
          <w:rPrChange w:id="862" w:author="Hajnalka" w:date="2016-11-07T11:09:00Z">
            <w:rPr>
              <w:rFonts w:ascii="Georgia" w:hAnsi="Georgia"/>
            </w:rPr>
          </w:rPrChange>
        </w:rPr>
        <w:t>.</w:t>
      </w:r>
    </w:p>
    <w:p w14:paraId="1222F649" w14:textId="68CB51B8" w:rsidR="00785D8A" w:rsidRPr="00777B6E" w:rsidRDefault="00785D8A" w:rsidP="00955306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863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864" w:author="Hajnalka" w:date="2016-11-07T11:09:00Z">
            <w:rPr>
              <w:rFonts w:ascii="Georgia" w:hAnsi="Georgia"/>
            </w:rPr>
          </w:rPrChange>
        </w:rPr>
        <w:t>A</w:t>
      </w:r>
      <w:r w:rsidR="00955306" w:rsidRPr="00777B6E">
        <w:rPr>
          <w:rFonts w:ascii="Georgia" w:hAnsi="Georgia"/>
          <w:rPrChange w:id="865" w:author="Hajnalka" w:date="2016-11-07T11:09:00Z">
            <w:rPr>
              <w:rFonts w:ascii="Georgia" w:hAnsi="Georgia"/>
            </w:rPr>
          </w:rPrChange>
        </w:rPr>
        <w:t xml:space="preserve"> biztosíték</w:t>
      </w:r>
      <w:r w:rsidRPr="00777B6E">
        <w:rPr>
          <w:rFonts w:ascii="Georgia" w:hAnsi="Georgia"/>
          <w:rPrChange w:id="866" w:author="Hajnalka" w:date="2016-11-07T11:09:00Z">
            <w:rPr>
              <w:rFonts w:ascii="Georgia" w:hAnsi="Georgia"/>
            </w:rPr>
          </w:rPrChange>
        </w:rPr>
        <w:t xml:space="preserve"> a Vállalkozó</w:t>
      </w:r>
      <w:r w:rsidR="00955306" w:rsidRPr="00777B6E">
        <w:rPr>
          <w:rFonts w:ascii="Georgia" w:hAnsi="Georgia"/>
          <w:rPrChange w:id="867" w:author="Hajnalka" w:date="2016-11-07T11:09:00Z">
            <w:rPr>
              <w:rFonts w:ascii="Georgia" w:hAnsi="Georgia"/>
            </w:rPr>
          </w:rPrChange>
        </w:rPr>
        <w:t xml:space="preserve"> választása szerint </w:t>
      </w:r>
      <w:del w:id="868" w:author="Modositas" w:date="2016-11-07T11:08:00Z">
        <w:r w:rsidR="00955306" w:rsidRPr="00777B6E">
          <w:rPr>
            <w:rFonts w:ascii="Georgia" w:hAnsi="Georgia"/>
            <w:rPrChange w:id="869" w:author="Hajnalka" w:date="2016-11-07T11:09:00Z">
              <w:rPr>
                <w:rFonts w:ascii="Georgia" w:hAnsi="Georgia"/>
              </w:rPr>
            </w:rPrChange>
          </w:rPr>
          <w:delText>nyújtható</w:delText>
        </w:r>
      </w:del>
      <w:ins w:id="870" w:author="Modositas" w:date="2016-11-07T11:08:00Z">
        <w:r w:rsidR="007254DD" w:rsidRPr="00777B6E">
          <w:rPr>
            <w:rFonts w:ascii="Georgia" w:hAnsi="Georgia"/>
            <w:rPrChange w:id="871" w:author="Hajnalka" w:date="2016-11-07T11:09:00Z">
              <w:rPr>
                <w:rFonts w:ascii="Georgia" w:hAnsi="Georgia"/>
              </w:rPr>
            </w:rPrChange>
          </w:rPr>
          <w:t>teljesíthető</w:t>
        </w:r>
      </w:ins>
    </w:p>
    <w:p w14:paraId="553DCD0E" w14:textId="516C3B83" w:rsidR="00785D8A" w:rsidRPr="00777B6E" w:rsidRDefault="00955306" w:rsidP="00A65FA7">
      <w:pPr>
        <w:pStyle w:val="Listaszerbekezds"/>
        <w:numPr>
          <w:ilvl w:val="0"/>
          <w:numId w:val="29"/>
        </w:numPr>
        <w:jc w:val="both"/>
        <w:rPr>
          <w:rFonts w:ascii="Georgia" w:hAnsi="Georgia"/>
          <w:rPrChange w:id="872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873" w:author="Hajnalka" w:date="2016-11-07T11:09:00Z">
            <w:rPr>
              <w:rFonts w:ascii="Georgia" w:hAnsi="Georgia"/>
            </w:rPr>
          </w:rPrChange>
        </w:rPr>
        <w:t>óvadékként az előírt pénzösszegnek az ajánlatkérőként szerződő fél</w:t>
      </w:r>
      <w:r w:rsidR="00785D8A" w:rsidRPr="00777B6E">
        <w:rPr>
          <w:rFonts w:ascii="Georgia" w:hAnsi="Georgia"/>
          <w:rPrChange w:id="874" w:author="Hajnalka" w:date="2016-11-07T11:09:00Z">
            <w:rPr>
              <w:rFonts w:ascii="Georgia" w:hAnsi="Georgia"/>
            </w:rPr>
          </w:rPrChange>
        </w:rPr>
        <w:t xml:space="preserve">nek a Szerződés 1. oldalán feltüntetett </w:t>
      </w:r>
      <w:r w:rsidRPr="00777B6E">
        <w:rPr>
          <w:rFonts w:ascii="Georgia" w:hAnsi="Georgia"/>
          <w:rPrChange w:id="875" w:author="Hajnalka" w:date="2016-11-07T11:09:00Z">
            <w:rPr>
              <w:rFonts w:ascii="Georgia" w:hAnsi="Georgia"/>
            </w:rPr>
          </w:rPrChange>
        </w:rPr>
        <w:t>számlájára történő</w:t>
      </w:r>
      <w:r w:rsidR="00785D8A" w:rsidRPr="00777B6E">
        <w:rPr>
          <w:rFonts w:ascii="Georgia" w:hAnsi="Georgia"/>
          <w:rPrChange w:id="876" w:author="Hajnalka" w:date="2016-11-07T11:09:00Z">
            <w:rPr>
              <w:rFonts w:ascii="Georgia" w:hAnsi="Georgia"/>
            </w:rPr>
          </w:rPrChange>
        </w:rPr>
        <w:t xml:space="preserve"> átutalássa</w:t>
      </w:r>
      <w:r w:rsidRPr="00777B6E">
        <w:rPr>
          <w:rFonts w:ascii="Georgia" w:hAnsi="Georgia"/>
          <w:rPrChange w:id="877" w:author="Hajnalka" w:date="2016-11-07T11:09:00Z">
            <w:rPr>
              <w:rFonts w:ascii="Georgia" w:hAnsi="Georgia"/>
            </w:rPr>
          </w:rPrChange>
        </w:rPr>
        <w:t>l,</w:t>
      </w:r>
      <w:r w:rsidR="00785D8A" w:rsidRPr="00777B6E">
        <w:rPr>
          <w:rFonts w:ascii="Georgia" w:hAnsi="Georgia"/>
          <w:rPrChange w:id="878" w:author="Hajnalka" w:date="2016-11-07T11:09:00Z">
            <w:rPr>
              <w:rFonts w:ascii="Georgia" w:hAnsi="Georgia"/>
            </w:rPr>
          </w:rPrChange>
        </w:rPr>
        <w:t xml:space="preserve"> vagy</w:t>
      </w:r>
    </w:p>
    <w:p w14:paraId="5EAA4534" w14:textId="2EFB2645" w:rsidR="00785D8A" w:rsidRPr="00777B6E" w:rsidRDefault="00955306" w:rsidP="00A65FA7">
      <w:pPr>
        <w:pStyle w:val="Listaszerbekezds"/>
        <w:numPr>
          <w:ilvl w:val="0"/>
          <w:numId w:val="29"/>
        </w:numPr>
        <w:jc w:val="both"/>
        <w:rPr>
          <w:rFonts w:ascii="Georgia" w:hAnsi="Georgia"/>
          <w:rPrChange w:id="879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880" w:author="Hajnalka" w:date="2016-11-07T11:09:00Z">
            <w:rPr>
              <w:rFonts w:ascii="Georgia" w:hAnsi="Georgia"/>
            </w:rPr>
          </w:rPrChange>
        </w:rPr>
        <w:t>pénzügyi intézmény vagy biztosító által vállalt garancia vagy készfizető kezesség biztosításával, vagy</w:t>
      </w:r>
    </w:p>
    <w:p w14:paraId="7D1FF880" w14:textId="73F7EA39" w:rsidR="00955306" w:rsidRPr="00777B6E" w:rsidRDefault="00955306" w:rsidP="00A65FA7">
      <w:pPr>
        <w:pStyle w:val="Listaszerbekezds"/>
        <w:numPr>
          <w:ilvl w:val="0"/>
          <w:numId w:val="29"/>
        </w:numPr>
        <w:jc w:val="both"/>
        <w:rPr>
          <w:rFonts w:ascii="Georgia" w:hAnsi="Georgia"/>
          <w:rPrChange w:id="881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882" w:author="Hajnalka" w:date="2016-11-07T11:09:00Z">
            <w:rPr>
              <w:rFonts w:ascii="Georgia" w:hAnsi="Georgia"/>
            </w:rPr>
          </w:rPrChange>
        </w:rPr>
        <w:t xml:space="preserve">biztosítási szerződés alapján kiállított </w:t>
      </w:r>
      <w:r w:rsidR="00785D8A" w:rsidRPr="00777B6E">
        <w:rPr>
          <w:rFonts w:ascii="Georgia" w:hAnsi="Georgia"/>
          <w:rPrChange w:id="883" w:author="Hajnalka" w:date="2016-11-07T11:09:00Z">
            <w:rPr>
              <w:rFonts w:ascii="Georgia" w:hAnsi="Georgia"/>
            </w:rPr>
          </w:rPrChange>
        </w:rPr>
        <w:t>–</w:t>
      </w:r>
      <w:r w:rsidRPr="00777B6E">
        <w:rPr>
          <w:rFonts w:ascii="Georgia" w:hAnsi="Georgia"/>
          <w:rPrChange w:id="884" w:author="Hajnalka" w:date="2016-11-07T11:09:00Z">
            <w:rPr>
              <w:rFonts w:ascii="Georgia" w:hAnsi="Georgia"/>
            </w:rPr>
          </w:rPrChange>
        </w:rPr>
        <w:t xml:space="preserve"> készfizető kezességvállalá</w:t>
      </w:r>
      <w:r w:rsidR="00785D8A" w:rsidRPr="00777B6E">
        <w:rPr>
          <w:rFonts w:ascii="Georgia" w:hAnsi="Georgia"/>
          <w:rPrChange w:id="885" w:author="Hajnalka" w:date="2016-11-07T11:09:00Z">
            <w:rPr>
              <w:rFonts w:ascii="Georgia" w:hAnsi="Georgia"/>
            </w:rPr>
          </w:rPrChange>
        </w:rPr>
        <w:t>st tartalmazó – kötelezvénnyel.</w:t>
      </w:r>
    </w:p>
    <w:p w14:paraId="362F536B" w14:textId="3E842EBC" w:rsidR="00955306" w:rsidRPr="00777B6E" w:rsidRDefault="00955306" w:rsidP="00A65FA7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88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887" w:author="Hajnalka" w:date="2016-11-07T11:09:00Z">
            <w:rPr>
              <w:rFonts w:ascii="Georgia" w:hAnsi="Georgia"/>
            </w:rPr>
          </w:rPrChange>
        </w:rPr>
        <w:t xml:space="preserve">A biztosítéknak feltétel nélkülinek, </w:t>
      </w:r>
      <w:r w:rsidR="00785D8A" w:rsidRPr="00777B6E">
        <w:rPr>
          <w:rFonts w:ascii="Georgia" w:hAnsi="Georgia"/>
          <w:rPrChange w:id="888" w:author="Hajnalka" w:date="2016-11-07T11:09:00Z">
            <w:rPr>
              <w:rFonts w:ascii="Georgia" w:hAnsi="Georgia"/>
            </w:rPr>
          </w:rPrChange>
        </w:rPr>
        <w:t xml:space="preserve">visszavonhatatlannak, a </w:t>
      </w:r>
      <w:r w:rsidRPr="00777B6E">
        <w:rPr>
          <w:rFonts w:ascii="Georgia" w:hAnsi="Georgia"/>
          <w:rPrChange w:id="889" w:author="Hajnalka" w:date="2016-11-07T11:09:00Z">
            <w:rPr>
              <w:rFonts w:ascii="Georgia" w:hAnsi="Georgia"/>
            </w:rPr>
          </w:rPrChange>
        </w:rPr>
        <w:t xml:space="preserve">Megrendelő számára formáját és tartalmát tekintve elfogadhatónak, a </w:t>
      </w:r>
      <w:r w:rsidR="00A65FA7" w:rsidRPr="00777B6E">
        <w:rPr>
          <w:rFonts w:ascii="Georgia" w:hAnsi="Georgia"/>
          <w:rPrChange w:id="890" w:author="Hajnalka" w:date="2016-11-07T11:09:00Z">
            <w:rPr>
              <w:rFonts w:ascii="Georgia" w:hAnsi="Georgia"/>
            </w:rPr>
          </w:rPrChange>
        </w:rPr>
        <w:t xml:space="preserve">jelen Szerződésben </w:t>
      </w:r>
      <w:r w:rsidRPr="00777B6E">
        <w:rPr>
          <w:rFonts w:ascii="Georgia" w:hAnsi="Georgia"/>
          <w:rPrChange w:id="891" w:author="Hajnalka" w:date="2016-11-07T11:09:00Z">
            <w:rPr>
              <w:rFonts w:ascii="Georgia" w:hAnsi="Georgia"/>
            </w:rPr>
          </w:rPrChange>
        </w:rPr>
        <w:t xml:space="preserve">meghatározott </w:t>
      </w:r>
      <w:r w:rsidR="00A65FA7" w:rsidRPr="00777B6E">
        <w:rPr>
          <w:rFonts w:ascii="Georgia" w:hAnsi="Georgia"/>
          <w:rPrChange w:id="892" w:author="Hajnalka" w:date="2016-11-07T11:09:00Z">
            <w:rPr>
              <w:rFonts w:ascii="Georgia" w:hAnsi="Georgia"/>
            </w:rPr>
          </w:rPrChange>
        </w:rPr>
        <w:t xml:space="preserve">feltételeknek megfelelőnek kell </w:t>
      </w:r>
      <w:r w:rsidRPr="00777B6E">
        <w:rPr>
          <w:rFonts w:ascii="Georgia" w:hAnsi="Georgia"/>
          <w:rPrChange w:id="893" w:author="Hajnalka" w:date="2016-11-07T11:09:00Z">
            <w:rPr>
              <w:rFonts w:ascii="Georgia" w:hAnsi="Georgia"/>
            </w:rPr>
          </w:rPrChange>
        </w:rPr>
        <w:t>lennie.</w:t>
      </w:r>
    </w:p>
    <w:p w14:paraId="18FECC9D" w14:textId="5B0AF182" w:rsidR="00A65FA7" w:rsidRPr="00777B6E" w:rsidRDefault="00A65FA7" w:rsidP="00A65FA7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89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895" w:author="Hajnalka" w:date="2016-11-07T11:09:00Z">
            <w:rPr>
              <w:rFonts w:ascii="Georgia" w:hAnsi="Georgia"/>
            </w:rPr>
          </w:rPrChange>
        </w:rPr>
        <w:t>A</w:t>
      </w:r>
      <w:r w:rsidR="008B1EFF" w:rsidRPr="00777B6E">
        <w:rPr>
          <w:rFonts w:ascii="Georgia" w:hAnsi="Georgia"/>
          <w:rPrChange w:id="896" w:author="Hajnalka" w:date="2016-11-07T11:09:00Z">
            <w:rPr>
              <w:rFonts w:ascii="Georgia" w:hAnsi="Georgia"/>
            </w:rPr>
          </w:rPrChange>
        </w:rPr>
        <w:t xml:space="preserve"> </w:t>
      </w:r>
      <w:r w:rsidRPr="00777B6E">
        <w:rPr>
          <w:rFonts w:ascii="Georgia" w:hAnsi="Georgia"/>
          <w:rPrChange w:id="897" w:author="Hajnalka" w:date="2016-11-07T11:09:00Z">
            <w:rPr>
              <w:rFonts w:ascii="Georgia" w:hAnsi="Georgia"/>
            </w:rPr>
          </w:rPrChange>
        </w:rPr>
        <w:t>biztosítékról szóló</w:t>
      </w:r>
      <w:ins w:id="898" w:author="Modositas" w:date="2016-11-07T11:08:00Z">
        <w:r w:rsidR="008B1EFF" w:rsidRPr="00777B6E">
          <w:rPr>
            <w:rFonts w:ascii="Georgia" w:hAnsi="Georgia"/>
            <w:rPrChange w:id="899" w:author="Hajnalka" w:date="2016-11-07T11:09:00Z">
              <w:rPr>
                <w:rFonts w:ascii="Georgia" w:hAnsi="Georgia"/>
              </w:rPr>
            </w:rPrChange>
          </w:rPr>
          <w:t>, a Vállalkozó által a szerződéskötéskor</w:t>
        </w:r>
        <w:r w:rsidRPr="00777B6E">
          <w:rPr>
            <w:rFonts w:ascii="Georgia" w:hAnsi="Georgia"/>
            <w:rPrChange w:id="900" w:author="Hajnalka" w:date="2016-11-07T11:09:00Z">
              <w:rPr>
                <w:rFonts w:ascii="Georgia" w:hAnsi="Georgia"/>
              </w:rPr>
            </w:rPrChange>
          </w:rPr>
          <w:t xml:space="preserve"> </w:t>
        </w:r>
        <w:r w:rsidR="008B1EFF" w:rsidRPr="00777B6E">
          <w:rPr>
            <w:rFonts w:ascii="Georgia" w:hAnsi="Georgia"/>
            <w:rPrChange w:id="901" w:author="Hajnalka" w:date="2016-11-07T11:09:00Z">
              <w:rPr>
                <w:rFonts w:ascii="Georgia" w:hAnsi="Georgia"/>
              </w:rPr>
            </w:rPrChange>
          </w:rPr>
          <w:t>átadott</w:t>
        </w:r>
      </w:ins>
      <w:r w:rsidR="008B1EFF" w:rsidRPr="00777B6E">
        <w:rPr>
          <w:rFonts w:ascii="Georgia" w:hAnsi="Georgia"/>
          <w:rPrChange w:id="902" w:author="Hajnalka" w:date="2016-11-07T11:09:00Z">
            <w:rPr>
              <w:rFonts w:ascii="Georgia" w:hAnsi="Georgia"/>
            </w:rPr>
          </w:rPrChange>
        </w:rPr>
        <w:t xml:space="preserve"> </w:t>
      </w:r>
      <w:r w:rsidRPr="00777B6E">
        <w:rPr>
          <w:rFonts w:ascii="Georgia" w:hAnsi="Georgia"/>
          <w:rPrChange w:id="903" w:author="Hajnalka" w:date="2016-11-07T11:09:00Z">
            <w:rPr>
              <w:rFonts w:ascii="Georgia" w:hAnsi="Georgia"/>
            </w:rPr>
          </w:rPrChange>
        </w:rPr>
        <w:t>eredeti okmány</w:t>
      </w:r>
      <w:del w:id="904" w:author="Modositas" w:date="2016-11-07T11:08:00Z">
        <w:r w:rsidRPr="00777B6E">
          <w:rPr>
            <w:rFonts w:ascii="Georgia" w:hAnsi="Georgia"/>
            <w:rPrChange w:id="905" w:author="Hajnalka" w:date="2016-11-07T11:09:00Z">
              <w:rPr>
                <w:rFonts w:ascii="Georgia" w:hAnsi="Georgia"/>
              </w:rPr>
            </w:rPrChange>
          </w:rPr>
          <w:delText>, annak átadását követően</w:delText>
        </w:r>
      </w:del>
      <w:r w:rsidR="008B1EFF" w:rsidRPr="00777B6E">
        <w:rPr>
          <w:rFonts w:ascii="Georgia" w:hAnsi="Georgia"/>
          <w:rPrChange w:id="906" w:author="Hajnalka" w:date="2016-11-07T11:09:00Z">
            <w:rPr>
              <w:rFonts w:ascii="Georgia" w:hAnsi="Georgia"/>
            </w:rPr>
          </w:rPrChange>
        </w:rPr>
        <w:t xml:space="preserve"> </w:t>
      </w:r>
      <w:r w:rsidRPr="00777B6E">
        <w:rPr>
          <w:rFonts w:ascii="Georgia" w:hAnsi="Georgia"/>
          <w:rPrChange w:id="907" w:author="Hajnalka" w:date="2016-11-07T11:09:00Z">
            <w:rPr>
              <w:rFonts w:ascii="Georgia" w:hAnsi="Georgia"/>
            </w:rPr>
          </w:rPrChange>
        </w:rPr>
        <w:t>a szerződés</w:t>
      </w:r>
      <w:ins w:id="908" w:author="Modositas" w:date="2016-11-07T11:08:00Z">
        <w:r w:rsidRPr="00777B6E">
          <w:rPr>
            <w:rFonts w:ascii="Georgia" w:hAnsi="Georgia"/>
            <w:rPrChange w:id="909" w:author="Hajnalka" w:date="2016-11-07T11:09:00Z">
              <w:rPr>
                <w:rFonts w:ascii="Georgia" w:hAnsi="Georgia"/>
              </w:rPr>
            </w:rPrChange>
          </w:rPr>
          <w:t xml:space="preserve"> </w:t>
        </w:r>
        <w:r w:rsidR="00117017" w:rsidRPr="00777B6E">
          <w:rPr>
            <w:rFonts w:ascii="Georgia" w:hAnsi="Georgia"/>
            <w:rPrChange w:id="910" w:author="Hajnalka" w:date="2016-11-07T11:09:00Z">
              <w:rPr>
                <w:rFonts w:ascii="Georgia" w:hAnsi="Georgia"/>
              </w:rPr>
            </w:rPrChange>
          </w:rPr>
          <w:t>8. számú</w:t>
        </w:r>
      </w:ins>
      <w:r w:rsidR="00117017" w:rsidRPr="00777B6E">
        <w:rPr>
          <w:rFonts w:ascii="Georgia" w:hAnsi="Georgia"/>
          <w:rPrChange w:id="911" w:author="Hajnalka" w:date="2016-11-07T11:09:00Z">
            <w:rPr>
              <w:rFonts w:ascii="Georgia" w:hAnsi="Georgia"/>
            </w:rPr>
          </w:rPrChange>
        </w:rPr>
        <w:t xml:space="preserve"> </w:t>
      </w:r>
      <w:r w:rsidRPr="00777B6E">
        <w:rPr>
          <w:rFonts w:ascii="Georgia" w:hAnsi="Georgia"/>
          <w:rPrChange w:id="912" w:author="Hajnalka" w:date="2016-11-07T11:09:00Z">
            <w:rPr>
              <w:rFonts w:ascii="Georgia" w:hAnsi="Georgia"/>
            </w:rPr>
          </w:rPrChange>
        </w:rPr>
        <w:t>mellékletévé válik.</w:t>
      </w:r>
    </w:p>
    <w:p w14:paraId="373DA366" w14:textId="0C895FE8" w:rsidR="00955306" w:rsidRPr="00777B6E" w:rsidRDefault="00A65FA7" w:rsidP="00DD25E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913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914" w:author="Hajnalka" w:date="2016-11-07T11:09:00Z">
            <w:rPr>
              <w:rFonts w:ascii="Georgia" w:hAnsi="Georgia"/>
            </w:rPr>
          </w:rPrChange>
        </w:rPr>
        <w:t>A biztosíték igénybevételére</w:t>
      </w:r>
      <w:r w:rsidR="00955306" w:rsidRPr="00777B6E">
        <w:rPr>
          <w:rFonts w:ascii="Georgia" w:hAnsi="Georgia"/>
          <w:rPrChange w:id="915" w:author="Hajnalka" w:date="2016-11-07T11:09:00Z">
            <w:rPr>
              <w:rFonts w:ascii="Georgia" w:hAnsi="Georgia"/>
            </w:rPr>
          </w:rPrChange>
        </w:rPr>
        <w:t xml:space="preserve"> a Megrendelő azokban az esetekben </w:t>
      </w:r>
      <w:r w:rsidRPr="00777B6E">
        <w:rPr>
          <w:rFonts w:ascii="Georgia" w:hAnsi="Georgia"/>
          <w:rPrChange w:id="916" w:author="Hajnalka" w:date="2016-11-07T11:09:00Z">
            <w:rPr>
              <w:rFonts w:ascii="Georgia" w:hAnsi="Georgia"/>
            </w:rPr>
          </w:rPrChange>
        </w:rPr>
        <w:t>jogosult, amelyekben a Vállalkozó valamely szolgáltatást</w:t>
      </w:r>
      <w:r w:rsidR="00DD25E9" w:rsidRPr="00777B6E">
        <w:rPr>
          <w:rFonts w:ascii="Georgia" w:hAnsi="Georgia"/>
          <w:rPrChange w:id="917" w:author="Hajnalka" w:date="2016-11-07T11:09:00Z">
            <w:rPr>
              <w:rFonts w:ascii="Georgia" w:hAnsi="Georgia"/>
            </w:rPr>
          </w:rPrChange>
        </w:rPr>
        <w:t xml:space="preserve"> egyáltalán nem teljesít, nem szerződésszerűen, késedelmesen vagy </w:t>
      </w:r>
      <w:r w:rsidR="00955306" w:rsidRPr="00777B6E">
        <w:rPr>
          <w:rFonts w:ascii="Georgia" w:hAnsi="Georgia"/>
          <w:rPrChange w:id="918" w:author="Hajnalka" w:date="2016-11-07T11:09:00Z">
            <w:rPr>
              <w:rFonts w:ascii="Georgia" w:hAnsi="Georgia"/>
            </w:rPr>
          </w:rPrChange>
        </w:rPr>
        <w:t xml:space="preserve">hibásan teljesít és a Megrendelő felhívása ellenére a felhívásban megjelölt határidőn belül a </w:t>
      </w:r>
      <w:r w:rsidR="00DD25E9" w:rsidRPr="00777B6E">
        <w:rPr>
          <w:rFonts w:ascii="Georgia" w:hAnsi="Georgia"/>
          <w:rPrChange w:id="919" w:author="Hajnalka" w:date="2016-11-07T11:09:00Z">
            <w:rPr>
              <w:rFonts w:ascii="Georgia" w:hAnsi="Georgia"/>
            </w:rPr>
          </w:rPrChange>
        </w:rPr>
        <w:t>szolgáltatást nem végzi el hibátlanul. Hibás teljesítésnek minősül, ha a Vállalkozó</w:t>
      </w:r>
      <w:r w:rsidR="00955306" w:rsidRPr="00777B6E">
        <w:rPr>
          <w:rFonts w:ascii="Georgia" w:hAnsi="Georgia"/>
          <w:rPrChange w:id="920" w:author="Hajnalka" w:date="2016-11-07T11:09:00Z">
            <w:rPr>
              <w:rFonts w:ascii="Georgia" w:hAnsi="Georgia"/>
            </w:rPr>
          </w:rPrChange>
        </w:rPr>
        <w:t xml:space="preserve"> által teljesített bármely szolgáltatás nem felel meg a Szerződés</w:t>
      </w:r>
      <w:r w:rsidR="00DD25E9" w:rsidRPr="00777B6E">
        <w:rPr>
          <w:rFonts w:ascii="Georgia" w:hAnsi="Georgia"/>
          <w:rPrChange w:id="921" w:author="Hajnalka" w:date="2016-11-07T11:09:00Z">
            <w:rPr>
              <w:rFonts w:ascii="Georgia" w:hAnsi="Georgia"/>
            </w:rPr>
          </w:rPrChange>
        </w:rPr>
        <w:t>ben</w:t>
      </w:r>
      <w:r w:rsidR="00955306" w:rsidRPr="00777B6E">
        <w:rPr>
          <w:rFonts w:ascii="Georgia" w:hAnsi="Georgia"/>
          <w:rPrChange w:id="922" w:author="Hajnalka" w:date="2016-11-07T11:09:00Z">
            <w:rPr>
              <w:rFonts w:ascii="Georgia" w:hAnsi="Georgia"/>
            </w:rPr>
          </w:rPrChange>
        </w:rPr>
        <w:t xml:space="preserve"> illetve melléklete</w:t>
      </w:r>
      <w:r w:rsidR="00DD25E9" w:rsidRPr="00777B6E">
        <w:rPr>
          <w:rFonts w:ascii="Georgia" w:hAnsi="Georgia"/>
          <w:rPrChange w:id="923" w:author="Hajnalka" w:date="2016-11-07T11:09:00Z">
            <w:rPr>
              <w:rFonts w:ascii="Georgia" w:hAnsi="Georgia"/>
            </w:rPr>
          </w:rPrChange>
        </w:rPr>
        <w:t>iben foglaltaknak v</w:t>
      </w:r>
      <w:r w:rsidR="00955306" w:rsidRPr="00777B6E">
        <w:rPr>
          <w:rFonts w:ascii="Georgia" w:hAnsi="Georgia"/>
          <w:rPrChange w:id="924" w:author="Hajnalka" w:date="2016-11-07T11:09:00Z">
            <w:rPr>
              <w:rFonts w:ascii="Georgia" w:hAnsi="Georgia"/>
            </w:rPr>
          </w:rPrChange>
        </w:rPr>
        <w:t>agy a hatályos jogszabályi rendelkezéseknek, hatósági előírásoknak</w:t>
      </w:r>
      <w:r w:rsidR="00DD25E9" w:rsidRPr="00777B6E">
        <w:rPr>
          <w:rFonts w:ascii="Georgia" w:hAnsi="Georgia"/>
          <w:rPrChange w:id="925" w:author="Hajnalka" w:date="2016-11-07T11:09:00Z">
            <w:rPr>
              <w:rFonts w:ascii="Georgia" w:hAnsi="Georgia"/>
            </w:rPr>
          </w:rPrChange>
        </w:rPr>
        <w:t>,</w:t>
      </w:r>
      <w:r w:rsidR="00955306" w:rsidRPr="00777B6E">
        <w:rPr>
          <w:rFonts w:ascii="Georgia" w:hAnsi="Georgia"/>
          <w:rPrChange w:id="926" w:author="Hajnalka" w:date="2016-11-07T11:09:00Z">
            <w:rPr>
              <w:rFonts w:ascii="Georgia" w:hAnsi="Georgia"/>
            </w:rPr>
          </w:rPrChange>
        </w:rPr>
        <w:t xml:space="preserve"> a hatályos magyar szabványoknak, szakmai szokásoknak.</w:t>
      </w:r>
    </w:p>
    <w:p w14:paraId="4DDFF71F" w14:textId="77777777" w:rsidR="00955306" w:rsidRPr="00777B6E" w:rsidRDefault="00955306" w:rsidP="00AC3CE7">
      <w:pPr>
        <w:rPr>
          <w:del w:id="927" w:author="Modositas" w:date="2016-11-07T11:08:00Z"/>
          <w:rFonts w:ascii="Georgia" w:hAnsi="Georgia"/>
          <w:szCs w:val="24"/>
          <w:rPrChange w:id="928" w:author="Hajnalka" w:date="2016-11-07T11:09:00Z">
            <w:rPr>
              <w:del w:id="929" w:author="Modositas" w:date="2016-11-07T11:08:00Z"/>
              <w:rFonts w:ascii="Georgia" w:hAnsi="Georgia"/>
              <w:szCs w:val="24"/>
            </w:rPr>
          </w:rPrChange>
        </w:rPr>
      </w:pPr>
    </w:p>
    <w:p w14:paraId="0C2E9F66" w14:textId="0B151EA5" w:rsidR="00955306" w:rsidRPr="00777B6E" w:rsidRDefault="00FC6735" w:rsidP="00844CBE">
      <w:pPr>
        <w:pStyle w:val="Listaszerbekezds"/>
        <w:numPr>
          <w:ilvl w:val="1"/>
          <w:numId w:val="4"/>
        </w:numPr>
        <w:ind w:left="1276" w:hanging="709"/>
        <w:jc w:val="both"/>
        <w:rPr>
          <w:ins w:id="930" w:author="Modositas" w:date="2016-11-07T11:08:00Z"/>
          <w:rFonts w:ascii="Georgia" w:hAnsi="Georgia"/>
          <w:rPrChange w:id="931" w:author="Hajnalka" w:date="2016-11-07T11:09:00Z">
            <w:rPr>
              <w:ins w:id="932" w:author="Modositas" w:date="2016-11-07T11:08:00Z"/>
              <w:rFonts w:ascii="Georgia" w:hAnsi="Georgia"/>
            </w:rPr>
          </w:rPrChange>
        </w:rPr>
      </w:pPr>
      <w:ins w:id="933" w:author="Modositas" w:date="2016-11-07T11:08:00Z">
        <w:r w:rsidRPr="00777B6E">
          <w:rPr>
            <w:rFonts w:ascii="Georgia" w:hAnsi="Georgia"/>
            <w:rPrChange w:id="934" w:author="Hajnalka" w:date="2016-11-07T11:09:00Z">
              <w:rPr>
                <w:rFonts w:ascii="Georgia" w:hAnsi="Georgia"/>
              </w:rPr>
            </w:rPrChange>
          </w:rPr>
          <w:t>Amennyiben a teljesítési biztosíték rendelkezésre bocsátása a Megrendelő bankszámlájára történő átutalással történik, úgy ebben az esetben a Vállalkozó erre vonatkozó cégszerűen aláírt nyilatkozata és az átutalás teljesítésének bizonylata</w:t>
        </w:r>
        <w:r w:rsidR="007819DC" w:rsidRPr="00777B6E">
          <w:rPr>
            <w:rFonts w:ascii="Georgia" w:hAnsi="Georgia"/>
            <w:rPrChange w:id="935" w:author="Hajnalka" w:date="2016-11-07T11:09:00Z">
              <w:rPr>
                <w:rFonts w:ascii="Georgia" w:hAnsi="Georgia"/>
              </w:rPr>
            </w:rPrChange>
          </w:rPr>
          <w:t>, egyéb esetben a bank vagy biztosító által kiadott okirat</w:t>
        </w:r>
        <w:r w:rsidRPr="00777B6E">
          <w:rPr>
            <w:rFonts w:ascii="Georgia" w:hAnsi="Georgia"/>
            <w:rPrChange w:id="936" w:author="Hajnalka" w:date="2016-11-07T11:09:00Z">
              <w:rPr>
                <w:rFonts w:ascii="Georgia" w:hAnsi="Georgia"/>
              </w:rPr>
            </w:rPrChange>
          </w:rPr>
          <w:t xml:space="preserve"> válik a szerződés 6. számú mellékletévé.</w:t>
        </w:r>
      </w:ins>
    </w:p>
    <w:p w14:paraId="7D15CD9B" w14:textId="77777777" w:rsidR="00B8322C" w:rsidRPr="00777B6E" w:rsidRDefault="00B8322C" w:rsidP="00AC3CE7">
      <w:pPr>
        <w:rPr>
          <w:rFonts w:ascii="Georgia" w:hAnsi="Georgia"/>
          <w:szCs w:val="24"/>
          <w:rPrChange w:id="937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7972FE3B" w14:textId="744F1B24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938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93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Kártérítés, kötbér</w:t>
      </w:r>
    </w:p>
    <w:p w14:paraId="4B900AC1" w14:textId="77777777" w:rsidR="00747A4D" w:rsidRPr="00777B6E" w:rsidRDefault="00747A4D" w:rsidP="00747A4D">
      <w:pPr>
        <w:ind w:left="567"/>
        <w:rPr>
          <w:rFonts w:ascii="Georgia" w:hAnsi="Georgia"/>
          <w:b/>
          <w:szCs w:val="24"/>
          <w:u w:val="single"/>
          <w:rPrChange w:id="940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6FF9688D" w14:textId="06D23F32" w:rsidR="00AC3CE7" w:rsidRPr="00777B6E" w:rsidRDefault="00CC541C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941" w:author="Hajnalka" w:date="2016-11-07T11:09:00Z">
            <w:rPr>
              <w:rFonts w:ascii="Georgia" w:hAnsi="Georgia"/>
            </w:rPr>
          </w:rPrChange>
        </w:rPr>
      </w:pPr>
      <w:bookmarkStart w:id="942" w:name="_Toc332807129"/>
      <w:bookmarkStart w:id="943" w:name="_Toc332809147"/>
      <w:bookmarkStart w:id="944" w:name="_Toc332810203"/>
      <w:bookmarkStart w:id="945" w:name="_Toc332875015"/>
      <w:bookmarkStart w:id="946" w:name="_Toc398809984"/>
      <w:bookmarkStart w:id="947" w:name="_Toc398815848"/>
      <w:bookmarkStart w:id="948" w:name="_Toc398816169"/>
      <w:bookmarkStart w:id="949" w:name="_Toc398889691"/>
      <w:bookmarkStart w:id="950" w:name="_Toc429995363"/>
      <w:r w:rsidRPr="00777B6E">
        <w:rPr>
          <w:rFonts w:ascii="Georgia" w:hAnsi="Georgia"/>
          <w:rPrChange w:id="951" w:author="Hajnalka" w:date="2016-11-07T11:09:00Z">
            <w:rPr>
              <w:rFonts w:ascii="Georgia" w:hAnsi="Georgia"/>
            </w:rPr>
          </w:rPrChange>
        </w:rPr>
        <w:t xml:space="preserve">A </w:t>
      </w:r>
      <w:r w:rsidR="00AC3CE7" w:rsidRPr="00777B6E">
        <w:rPr>
          <w:rFonts w:ascii="Georgia" w:hAnsi="Georgia"/>
          <w:rPrChange w:id="952" w:author="Hajnalka" w:date="2016-11-07T11:09:00Z">
            <w:rPr>
              <w:rFonts w:ascii="Georgia" w:hAnsi="Georgia"/>
            </w:rPr>
          </w:rPrChange>
        </w:rPr>
        <w:t>Vállalkozó teljes körű kártérítési felelős</w:t>
      </w:r>
      <w:r w:rsidR="00C12966" w:rsidRPr="00777B6E">
        <w:rPr>
          <w:rFonts w:ascii="Georgia" w:hAnsi="Georgia"/>
          <w:rPrChange w:id="953" w:author="Hajnalka" w:date="2016-11-07T11:09:00Z">
            <w:rPr>
              <w:rFonts w:ascii="Georgia" w:hAnsi="Georgia"/>
            </w:rPr>
          </w:rPrChange>
        </w:rPr>
        <w:t>s</w:t>
      </w:r>
      <w:r w:rsidR="00AC3CE7" w:rsidRPr="00777B6E">
        <w:rPr>
          <w:rFonts w:ascii="Georgia" w:hAnsi="Georgia"/>
          <w:rPrChange w:id="954" w:author="Hajnalka" w:date="2016-11-07T11:09:00Z">
            <w:rPr>
              <w:rFonts w:ascii="Georgia" w:hAnsi="Georgia"/>
            </w:rPr>
          </w:rPrChange>
        </w:rPr>
        <w:t>éggel tartozik az általa vagy esetleges alvállalkozói, közreműködői által a jelen szerződés teljesítése során, vagy a teljesítés elmulasztásával okozott károkért.</w:t>
      </w:r>
      <w:bookmarkStart w:id="955" w:name="_Toc332807131"/>
      <w:bookmarkStart w:id="956" w:name="_Toc332809149"/>
      <w:bookmarkStart w:id="957" w:name="_Toc332810205"/>
      <w:bookmarkStart w:id="958" w:name="_Toc332875017"/>
      <w:bookmarkStart w:id="959" w:name="_Toc398809986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14:paraId="4E2CCC47" w14:textId="77777777" w:rsidR="00AC3CE7" w:rsidRPr="00777B6E" w:rsidRDefault="00AC3CE7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960" w:author="Hajnalka" w:date="2016-11-07T11:09:00Z">
            <w:rPr>
              <w:rFonts w:ascii="Georgia" w:hAnsi="Georgia"/>
            </w:rPr>
          </w:rPrChange>
        </w:rPr>
      </w:pPr>
      <w:bookmarkStart w:id="961" w:name="_Toc398815849"/>
      <w:bookmarkStart w:id="962" w:name="_Toc398816170"/>
      <w:bookmarkStart w:id="963" w:name="_Toc398889692"/>
      <w:bookmarkStart w:id="964" w:name="_Toc429995364"/>
      <w:r w:rsidRPr="00777B6E">
        <w:rPr>
          <w:rFonts w:ascii="Georgia" w:hAnsi="Georgia"/>
          <w:rPrChange w:id="965" w:author="Hajnalka" w:date="2016-11-07T11:09:00Z">
            <w:rPr>
              <w:rFonts w:ascii="Georgia" w:hAnsi="Georgia"/>
            </w:rPr>
          </w:rPrChange>
        </w:rPr>
        <w:t xml:space="preserve">Amennyiben a Vállalkozó elmulasztja a hibaelhárítás megkezdését a 6.2 pontban vállalt határidőn belül, úgy </w:t>
      </w:r>
      <w:r w:rsidR="00633901" w:rsidRPr="00777B6E">
        <w:rPr>
          <w:rFonts w:ascii="Georgia" w:hAnsi="Georgia"/>
          <w:rPrChange w:id="966" w:author="Hajnalka" w:date="2016-11-07T11:09:00Z">
            <w:rPr>
              <w:rFonts w:ascii="Georgia" w:hAnsi="Georgia"/>
            </w:rPr>
          </w:rPrChange>
        </w:rPr>
        <w:t xml:space="preserve">a </w:t>
      </w:r>
      <w:r w:rsidRPr="00777B6E">
        <w:rPr>
          <w:rFonts w:ascii="Georgia" w:hAnsi="Georgia"/>
          <w:rPrChange w:id="967" w:author="Hajnalka" w:date="2016-11-07T11:09:00Z">
            <w:rPr>
              <w:rFonts w:ascii="Georgia" w:hAnsi="Georgia"/>
            </w:rPr>
          </w:rPrChange>
        </w:rPr>
        <w:t xml:space="preserve">Megrendelő késedelmi kötbérre </w:t>
      </w:r>
      <w:r w:rsidRPr="00777B6E">
        <w:rPr>
          <w:rFonts w:ascii="Georgia" w:hAnsi="Georgia"/>
          <w:rPrChange w:id="968" w:author="Hajnalka" w:date="2016-11-07T11:09:00Z">
            <w:rPr>
              <w:rFonts w:ascii="Georgia" w:hAnsi="Georgia"/>
            </w:rPr>
          </w:rPrChange>
        </w:rPr>
        <w:lastRenderedPageBreak/>
        <w:t xml:space="preserve">jogosult. A késedelmi kötbér mértéke a késedelem minden megkezdett órája után, hibás berendezésenként számított </w:t>
      </w:r>
      <w:r w:rsidR="009F2A1A" w:rsidRPr="00777B6E">
        <w:rPr>
          <w:rFonts w:ascii="Georgia" w:hAnsi="Georgia"/>
          <w:rPrChange w:id="969" w:author="Hajnalka" w:date="2016-11-07T11:09:00Z">
            <w:rPr>
              <w:rFonts w:ascii="Georgia" w:hAnsi="Georgia"/>
            </w:rPr>
          </w:rPrChange>
        </w:rPr>
        <w:t>5</w:t>
      </w:r>
      <w:r w:rsidRPr="00777B6E">
        <w:rPr>
          <w:rFonts w:ascii="Georgia" w:hAnsi="Georgia"/>
          <w:rPrChange w:id="970" w:author="Hajnalka" w:date="2016-11-07T11:09:00Z">
            <w:rPr>
              <w:rFonts w:ascii="Georgia" w:hAnsi="Georgia"/>
            </w:rPr>
          </w:rPrChange>
        </w:rPr>
        <w:t>0.000.-Ft.</w:t>
      </w:r>
      <w:bookmarkEnd w:id="955"/>
      <w:bookmarkEnd w:id="956"/>
      <w:bookmarkEnd w:id="957"/>
      <w:bookmarkEnd w:id="958"/>
      <w:bookmarkEnd w:id="959"/>
      <w:bookmarkEnd w:id="961"/>
      <w:bookmarkEnd w:id="962"/>
      <w:bookmarkEnd w:id="963"/>
      <w:bookmarkEnd w:id="964"/>
    </w:p>
    <w:p w14:paraId="24183382" w14:textId="77777777" w:rsidR="00B8322C" w:rsidRPr="00777B6E" w:rsidRDefault="00B8322C" w:rsidP="00B8322C">
      <w:pPr>
        <w:rPr>
          <w:del w:id="971" w:author="Modositas" w:date="2016-11-07T11:08:00Z"/>
          <w:rFonts w:ascii="Georgia" w:hAnsi="Georgia"/>
          <w:szCs w:val="24"/>
          <w:rPrChange w:id="972" w:author="Hajnalka" w:date="2016-11-07T11:09:00Z">
            <w:rPr>
              <w:del w:id="973" w:author="Modositas" w:date="2016-11-07T11:08:00Z"/>
              <w:rFonts w:ascii="Georgia" w:hAnsi="Georgia"/>
            </w:rPr>
          </w:rPrChange>
        </w:rPr>
      </w:pPr>
    </w:p>
    <w:p w14:paraId="5AA70A81" w14:textId="4ACF0E1F" w:rsidR="00505EE2" w:rsidRPr="00777B6E" w:rsidRDefault="00505EE2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97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975" w:author="Hajnalka" w:date="2016-11-07T11:09:00Z">
            <w:rPr>
              <w:rFonts w:ascii="Georgia" w:hAnsi="Georgia"/>
            </w:rPr>
          </w:rPrChange>
        </w:rPr>
        <w:t>Amennyiben a Vállalkozó valamely munkát nem végez el az 1.3. pont szerinti esedékesség időpontjáig, vagy a 3.2 pontban feltüntetett határidő tekintetében késedelembe esik, úgy a Megrendelő az el nem végzett munkák</w:t>
      </w:r>
      <w:r w:rsidR="00CC541C" w:rsidRPr="00777B6E">
        <w:rPr>
          <w:rFonts w:ascii="Georgia" w:hAnsi="Georgia"/>
          <w:rPrChange w:id="976" w:author="Hajnalka" w:date="2016-11-07T11:09:00Z">
            <w:rPr>
              <w:rFonts w:ascii="Georgia" w:hAnsi="Georgia"/>
            </w:rPr>
          </w:rPrChange>
        </w:rPr>
        <w:t xml:space="preserve"> 2. sz. mellékletben meghatározott</w:t>
      </w:r>
      <w:r w:rsidRPr="00777B6E">
        <w:rPr>
          <w:rFonts w:ascii="Georgia" w:hAnsi="Georgia"/>
          <w:rPrChange w:id="977" w:author="Hajnalka" w:date="2016-11-07T11:09:00Z">
            <w:rPr>
              <w:rFonts w:ascii="Georgia" w:hAnsi="Georgia"/>
            </w:rPr>
          </w:rPrChange>
        </w:rPr>
        <w:t xml:space="preserve"> nettó díja 25%-ának megfelelő összegű kötbérre jogosult.</w:t>
      </w:r>
    </w:p>
    <w:p w14:paraId="640B1749" w14:textId="77777777" w:rsidR="00505EE2" w:rsidRPr="00777B6E" w:rsidRDefault="00AC3CE7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978" w:author="Hajnalka" w:date="2016-11-07T11:09:00Z">
            <w:rPr>
              <w:rFonts w:ascii="Georgia" w:hAnsi="Georgia"/>
            </w:rPr>
          </w:rPrChange>
        </w:rPr>
      </w:pPr>
      <w:bookmarkStart w:id="979" w:name="_Toc332807132"/>
      <w:bookmarkStart w:id="980" w:name="_Toc332809150"/>
      <w:bookmarkStart w:id="981" w:name="_Toc332810206"/>
      <w:bookmarkStart w:id="982" w:name="_Toc332875018"/>
      <w:bookmarkStart w:id="983" w:name="_Toc398809987"/>
      <w:bookmarkStart w:id="984" w:name="_Toc398815850"/>
      <w:bookmarkStart w:id="985" w:name="_Toc398816171"/>
      <w:bookmarkStart w:id="986" w:name="_Toc398889693"/>
      <w:bookmarkStart w:id="987" w:name="_Toc429995365"/>
      <w:r w:rsidRPr="00777B6E">
        <w:rPr>
          <w:rFonts w:ascii="Georgia" w:hAnsi="Georgia"/>
          <w:rPrChange w:id="988" w:author="Hajnalka" w:date="2016-11-07T11:09:00Z">
            <w:rPr>
              <w:rFonts w:ascii="Georgia" w:hAnsi="Georgia"/>
            </w:rPr>
          </w:rPrChange>
        </w:rPr>
        <w:t xml:space="preserve">Amennyiben a Vállalkozó nem a szerződésben vállalt kötelezettségének, illetve a gyártói utasításoknak és előírásoknak megfelelő minőségben végzi el a szolgáltatást, köteles azt a saját költségére ismételten, megfelelő minőségben elvégezni. </w:t>
      </w:r>
    </w:p>
    <w:p w14:paraId="27A59EBB" w14:textId="1516D928" w:rsidR="00AC3CE7" w:rsidRPr="00777B6E" w:rsidRDefault="00AC3CE7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989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990" w:author="Hajnalka" w:date="2016-11-07T11:09:00Z">
            <w:rPr>
              <w:rFonts w:ascii="Georgia" w:hAnsi="Georgia"/>
            </w:rPr>
          </w:rPrChange>
        </w:rPr>
        <w:t>Ha a Vállalkozó minőségileg kifogásolható szolgáltatást végez, Megrendelő arra az időre, amely a hiba bejelentésétől a kifogástalan minőségben történő teljesítésig eltelt, a</w:t>
      </w:r>
      <w:r w:rsidR="00CC541C" w:rsidRPr="00777B6E">
        <w:rPr>
          <w:rFonts w:ascii="Georgia" w:hAnsi="Georgia"/>
          <w:rPrChange w:id="991" w:author="Hajnalka" w:date="2016-11-07T11:09:00Z">
            <w:rPr>
              <w:rFonts w:ascii="Georgia" w:hAnsi="Georgia"/>
            </w:rPr>
          </w:rPrChange>
        </w:rPr>
        <w:t xml:space="preserve"> 14.2. pontban meghatározott mértékű</w:t>
      </w:r>
      <w:r w:rsidRPr="00777B6E">
        <w:rPr>
          <w:rFonts w:ascii="Georgia" w:hAnsi="Georgia"/>
          <w:rPrChange w:id="992" w:author="Hajnalka" w:date="2016-11-07T11:09:00Z">
            <w:rPr>
              <w:rFonts w:ascii="Georgia" w:hAnsi="Georgia"/>
            </w:rPr>
          </w:rPrChange>
        </w:rPr>
        <w:t xml:space="preserve"> minőségi kötbérre jogosult</w:t>
      </w:r>
      <w:bookmarkEnd w:id="979"/>
      <w:bookmarkEnd w:id="980"/>
      <w:bookmarkEnd w:id="981"/>
      <w:bookmarkEnd w:id="982"/>
      <w:bookmarkEnd w:id="983"/>
      <w:bookmarkEnd w:id="984"/>
      <w:bookmarkEnd w:id="985"/>
      <w:r w:rsidRPr="00777B6E">
        <w:rPr>
          <w:rFonts w:ascii="Georgia" w:hAnsi="Georgia"/>
          <w:rPrChange w:id="993" w:author="Hajnalka" w:date="2016-11-07T11:09:00Z">
            <w:rPr>
              <w:rFonts w:ascii="Georgia" w:hAnsi="Georgia"/>
            </w:rPr>
          </w:rPrChange>
        </w:rPr>
        <w:t>.</w:t>
      </w:r>
      <w:bookmarkEnd w:id="986"/>
      <w:bookmarkEnd w:id="987"/>
    </w:p>
    <w:p w14:paraId="607C4B51" w14:textId="7303FCD5" w:rsidR="00505EE2" w:rsidRPr="00777B6E" w:rsidRDefault="00505EE2" w:rsidP="00987342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99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995" w:author="Hajnalka" w:date="2016-11-07T11:09:00Z">
            <w:rPr>
              <w:rFonts w:ascii="Georgia" w:hAnsi="Georgia"/>
            </w:rPr>
          </w:rPrChange>
        </w:rPr>
        <w:t>A kötbér érvényesítésére mindkét fél által aláírt jegyzőkönyv vagy a Vállalkozó cégszerűen aláírt nyilatkozata alapján van lehetőség.</w:t>
      </w:r>
    </w:p>
    <w:p w14:paraId="4DD8E7A2" w14:textId="77777777" w:rsidR="00747A4D" w:rsidRPr="00777B6E" w:rsidRDefault="00747A4D" w:rsidP="00AC3CE7">
      <w:pPr>
        <w:tabs>
          <w:tab w:val="left" w:pos="720"/>
        </w:tabs>
        <w:rPr>
          <w:rFonts w:ascii="Georgia" w:hAnsi="Georgia"/>
          <w:szCs w:val="24"/>
          <w:highlight w:val="yellow"/>
          <w:rPrChange w:id="996" w:author="Hajnalka" w:date="2016-11-07T11:09:00Z">
            <w:rPr>
              <w:rFonts w:ascii="Georgia" w:hAnsi="Georgia"/>
              <w:szCs w:val="24"/>
              <w:highlight w:val="yellow"/>
            </w:rPr>
          </w:rPrChange>
        </w:rPr>
      </w:pPr>
    </w:p>
    <w:p w14:paraId="5D332BE8" w14:textId="77777777" w:rsidR="00B8322C" w:rsidRPr="00777B6E" w:rsidRDefault="00B8322C" w:rsidP="00AC3CE7">
      <w:pPr>
        <w:tabs>
          <w:tab w:val="left" w:pos="720"/>
        </w:tabs>
        <w:rPr>
          <w:rFonts w:ascii="Georgia" w:hAnsi="Georgia"/>
          <w:szCs w:val="24"/>
          <w:highlight w:val="yellow"/>
          <w:rPrChange w:id="997" w:author="Hajnalka" w:date="2016-11-07T11:09:00Z">
            <w:rPr>
              <w:rFonts w:ascii="Georgia" w:hAnsi="Georgia"/>
              <w:szCs w:val="24"/>
              <w:highlight w:val="yellow"/>
            </w:rPr>
          </w:rPrChange>
        </w:rPr>
      </w:pPr>
    </w:p>
    <w:p w14:paraId="153B198E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998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99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Átláthatóság</w:t>
      </w:r>
    </w:p>
    <w:p w14:paraId="17501F0D" w14:textId="77777777" w:rsidR="00747A4D" w:rsidRPr="00777B6E" w:rsidRDefault="00747A4D" w:rsidP="00747A4D">
      <w:pPr>
        <w:ind w:left="567"/>
        <w:rPr>
          <w:rFonts w:ascii="Georgia" w:hAnsi="Georgia"/>
          <w:b/>
          <w:szCs w:val="24"/>
          <w:u w:val="single"/>
          <w:rPrChange w:id="1000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77C3ED9E" w14:textId="4F7CD47F" w:rsidR="00AC3CE7" w:rsidRPr="00777B6E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01" w:author="Hajnalka" w:date="2016-11-07T11:09:00Z">
            <w:rPr>
              <w:rFonts w:ascii="Georgia" w:hAnsi="Georgia"/>
            </w:rPr>
          </w:rPrChange>
        </w:rPr>
      </w:pPr>
      <w:bookmarkStart w:id="1002" w:name="_Toc389742030"/>
      <w:r w:rsidRPr="00777B6E">
        <w:rPr>
          <w:rFonts w:ascii="Georgia" w:hAnsi="Georgia"/>
          <w:rPrChange w:id="1003" w:author="Hajnalka" w:date="2016-11-07T11:09:00Z">
            <w:rPr>
              <w:rFonts w:ascii="Georgia" w:hAnsi="Georgia"/>
            </w:rPr>
          </w:rPrChange>
        </w:rPr>
        <w:t xml:space="preserve">A Vállalkozó a 368/2011. (XII. 31.) Korm. rendelet 50. § (1a) bekezdése alapján nyilatkozik arról, hogy átlátható szervezetnek minősül. Nyilatkozata a Szerződés </w:t>
      </w:r>
      <w:del w:id="1004" w:author="Modositas" w:date="2016-11-07T11:08:00Z">
        <w:r w:rsidRPr="00777B6E">
          <w:rPr>
            <w:rFonts w:ascii="Georgia" w:hAnsi="Georgia"/>
            <w:rPrChange w:id="1005" w:author="Hajnalka" w:date="2016-11-07T11:09:00Z">
              <w:rPr>
                <w:rFonts w:ascii="Georgia" w:hAnsi="Georgia"/>
              </w:rPr>
            </w:rPrChange>
          </w:rPr>
          <w:delText>5</w:delText>
        </w:r>
      </w:del>
      <w:ins w:id="1006" w:author="Modositas" w:date="2016-11-07T11:08:00Z">
        <w:r w:rsidR="00BC2ACA" w:rsidRPr="00777B6E">
          <w:rPr>
            <w:rFonts w:ascii="Georgia" w:hAnsi="Georgia"/>
            <w:rPrChange w:id="1007" w:author="Hajnalka" w:date="2016-11-07T11:09:00Z">
              <w:rPr>
                <w:rFonts w:ascii="Georgia" w:hAnsi="Georgia"/>
              </w:rPr>
            </w:rPrChange>
          </w:rPr>
          <w:t>6</w:t>
        </w:r>
      </w:ins>
      <w:r w:rsidRPr="00777B6E">
        <w:rPr>
          <w:rFonts w:ascii="Georgia" w:hAnsi="Georgia"/>
          <w:rPrChange w:id="1008" w:author="Hajnalka" w:date="2016-11-07T11:09:00Z">
            <w:rPr>
              <w:rFonts w:ascii="Georgia" w:hAnsi="Georgia"/>
            </w:rPr>
          </w:rPrChange>
        </w:rPr>
        <w:t>. számú mellékletét képezi.</w:t>
      </w:r>
      <w:bookmarkEnd w:id="1002"/>
    </w:p>
    <w:p w14:paraId="327FB392" w14:textId="77777777" w:rsidR="00AC3CE7" w:rsidRPr="00777B6E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09" w:author="Hajnalka" w:date="2016-11-07T11:09:00Z">
            <w:rPr>
              <w:rFonts w:ascii="Georgia" w:hAnsi="Georgia"/>
            </w:rPr>
          </w:rPrChange>
        </w:rPr>
      </w:pPr>
      <w:bookmarkStart w:id="1010" w:name="_Toc389742031"/>
      <w:r w:rsidRPr="00777B6E">
        <w:rPr>
          <w:rFonts w:ascii="Georgia" w:hAnsi="Georgia"/>
          <w:rPrChange w:id="1011" w:author="Hajnalka" w:date="2016-11-07T11:09:00Z">
            <w:rPr>
              <w:rFonts w:ascii="Georgia" w:hAnsi="Georgia"/>
            </w:rPr>
          </w:rPrChange>
        </w:rPr>
        <w:t>A Vállalkozó kötelezettséget vállal arra, hogy e nyilatkozatban foglaltak változása esetén haladéktalanul, írásban tájékoztatja Megrendelőt.</w:t>
      </w:r>
      <w:bookmarkEnd w:id="1010"/>
    </w:p>
    <w:p w14:paraId="6818B48A" w14:textId="77777777" w:rsidR="00AC3CE7" w:rsidRPr="00777B6E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12" w:author="Hajnalka" w:date="2016-11-07T11:09:00Z">
            <w:rPr>
              <w:rFonts w:ascii="Georgia" w:hAnsi="Georgia"/>
            </w:rPr>
          </w:rPrChange>
        </w:rPr>
      </w:pPr>
      <w:bookmarkStart w:id="1013" w:name="_Toc389742032"/>
      <w:r w:rsidRPr="00777B6E">
        <w:rPr>
          <w:rFonts w:ascii="Georgia" w:hAnsi="Georgia"/>
          <w:rPrChange w:id="1014" w:author="Hajnalka" w:date="2016-11-07T11:09:00Z">
            <w:rPr>
              <w:rFonts w:ascii="Georgia" w:hAnsi="Georgia"/>
            </w:rPr>
          </w:rPrChange>
        </w:rPr>
        <w:t>A Vállalkozó tudomásul veszi, hogy a valótlan tartalmú nyilatkozat alapján kötött szerződést a Megrendelő azonnali hatállyal felmondja vagy – ha a szerződés teljesítésére még nem került sor - a szerződéstől eláll.</w:t>
      </w:r>
      <w:bookmarkEnd w:id="1013"/>
    </w:p>
    <w:p w14:paraId="16D2FD6F" w14:textId="77777777" w:rsidR="00633901" w:rsidRPr="00777B6E" w:rsidRDefault="00633901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1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16" w:author="Hajnalka" w:date="2016-11-07T11:09:00Z">
            <w:rPr>
              <w:rFonts w:ascii="Georgia" w:hAnsi="Georgia"/>
            </w:rPr>
          </w:rPrChange>
        </w:rPr>
        <w:t>A Vállalkozó kötelezettséget vállal arra, hogy kizárólag olyan közreműködőt vesz igénybe a jelen szerződés teljesítése során, amely átlátható szervezet.</w:t>
      </w:r>
    </w:p>
    <w:p w14:paraId="438408E7" w14:textId="77777777" w:rsidR="00AC3CE7" w:rsidRPr="00777B6E" w:rsidRDefault="00AC3CE7" w:rsidP="00AC3CE7">
      <w:pPr>
        <w:tabs>
          <w:tab w:val="left" w:pos="720"/>
        </w:tabs>
        <w:rPr>
          <w:rFonts w:ascii="Georgia" w:hAnsi="Georgia"/>
          <w:szCs w:val="24"/>
          <w:highlight w:val="yellow"/>
          <w:rPrChange w:id="1017" w:author="Hajnalka" w:date="2016-11-07T11:09:00Z">
            <w:rPr>
              <w:rFonts w:ascii="Georgia" w:hAnsi="Georgia"/>
              <w:szCs w:val="24"/>
              <w:highlight w:val="yellow"/>
            </w:rPr>
          </w:rPrChange>
        </w:rPr>
      </w:pPr>
    </w:p>
    <w:p w14:paraId="0F2856F9" w14:textId="77777777" w:rsidR="00B8322C" w:rsidRPr="00777B6E" w:rsidRDefault="00B8322C" w:rsidP="00AC3CE7">
      <w:pPr>
        <w:tabs>
          <w:tab w:val="left" w:pos="720"/>
        </w:tabs>
        <w:rPr>
          <w:rFonts w:ascii="Georgia" w:hAnsi="Georgia"/>
          <w:szCs w:val="24"/>
          <w:highlight w:val="yellow"/>
          <w:rPrChange w:id="1018" w:author="Hajnalka" w:date="2016-11-07T11:09:00Z">
            <w:rPr>
              <w:rFonts w:ascii="Georgia" w:hAnsi="Georgia"/>
              <w:szCs w:val="24"/>
              <w:highlight w:val="yellow"/>
            </w:rPr>
          </w:rPrChange>
        </w:rPr>
      </w:pPr>
    </w:p>
    <w:p w14:paraId="3B565EB5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101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1020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Egyéb megállapodások</w:t>
      </w:r>
    </w:p>
    <w:p w14:paraId="7B7C28F5" w14:textId="77777777" w:rsidR="00907C8E" w:rsidRPr="00777B6E" w:rsidRDefault="00907C8E" w:rsidP="00907C8E">
      <w:pPr>
        <w:ind w:left="567"/>
        <w:rPr>
          <w:rFonts w:ascii="Georgia" w:hAnsi="Georgia"/>
          <w:b/>
          <w:szCs w:val="24"/>
          <w:u w:val="single"/>
          <w:rPrChange w:id="1021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653C2BB9" w14:textId="77777777" w:rsidR="00AC3CE7" w:rsidRPr="00777B6E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22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23" w:author="Hajnalka" w:date="2016-11-07T11:09:00Z">
            <w:rPr>
              <w:rFonts w:ascii="Georgia" w:hAnsi="Georgia"/>
            </w:rPr>
          </w:rPrChange>
        </w:rPr>
        <w:t>A Megrendelő kizárólag a jelen szerződés késedelem nélküli és kivitelezési hibáktól mentes teljesítése esetén járul hozzá ahhoz, hogy a Vállalkozó a szerződés tárgyát képező szolgáltatásra referenciaként hivatkozzon. Hibás, késedelmes teljesítés esetén Megrendelő e körülményt a referencia igazolásban feltünteti.</w:t>
      </w:r>
    </w:p>
    <w:p w14:paraId="72FABFB0" w14:textId="77777777" w:rsidR="0082751F" w:rsidRPr="00777B6E" w:rsidRDefault="0082751F" w:rsidP="0082751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24" w:author="Hajnalka" w:date="2016-11-07T11:09:00Z">
            <w:rPr>
              <w:rFonts w:ascii="Georgia" w:hAnsi="Georgia"/>
            </w:rPr>
          </w:rPrChange>
        </w:rPr>
      </w:pPr>
      <w:bookmarkStart w:id="1025" w:name="_Toc332807127"/>
      <w:bookmarkStart w:id="1026" w:name="_Toc332809145"/>
      <w:bookmarkStart w:id="1027" w:name="_Toc332810201"/>
      <w:bookmarkStart w:id="1028" w:name="_Toc332875013"/>
      <w:bookmarkStart w:id="1029" w:name="_Toc398809982"/>
      <w:bookmarkStart w:id="1030" w:name="_Toc398815846"/>
      <w:bookmarkStart w:id="1031" w:name="_Toc398816167"/>
      <w:bookmarkStart w:id="1032" w:name="_Toc398889688"/>
      <w:bookmarkStart w:id="1033" w:name="_Toc429995360"/>
      <w:r w:rsidRPr="00777B6E">
        <w:rPr>
          <w:rFonts w:ascii="Georgia" w:hAnsi="Georgia"/>
          <w:rPrChange w:id="1034" w:author="Hajnalka" w:date="2016-11-07T11:09:00Z">
            <w:rPr>
              <w:rFonts w:ascii="Georgia" w:hAnsi="Georgia"/>
            </w:rPr>
          </w:rPrChange>
        </w:rPr>
        <w:t xml:space="preserve">A Kbt. 138. § (1) bekezdése alapján a szerződést a közbeszerzési eljárás alapján nyertes ajánlattevőként szerződő félnek, illetve közösen ajánlatot tevőknek kell teljesítenie. Az alvállalkozói teljesítés összesített aránya nem haladhatja meg a nyertes ajánlattevő (ajánlattevők) saját teljesítésének arányát. A Kbt. 142. § (5) bekezdésének alkalmazása szempontjából súlyos szerződésszegésnek minősül amennyiben a Vállalkozó nem tesz eleget az alvállalkozó bevonásával kapcsolatos, a Kbt. 138. § (2) bekezdésében illetve jelen Szerződésben előírt előzetes bejelentési kötelezettségének. </w:t>
      </w:r>
    </w:p>
    <w:p w14:paraId="7ED6A2C8" w14:textId="77777777" w:rsidR="000B0987" w:rsidRPr="00777B6E" w:rsidRDefault="000B098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3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36" w:author="Hajnalka" w:date="2016-11-07T11:09:00Z">
            <w:rPr>
              <w:rFonts w:ascii="Georgia" w:hAnsi="Georgia"/>
            </w:rPr>
          </w:rPrChange>
        </w:rPr>
        <w:t xml:space="preserve">A Vállalkozó a jelen Szerződésben meghatározott feladatai teljesítéséhez, munkához igénybe vett alvállalkozó(k), közreműködők által végzett </w:t>
      </w:r>
      <w:r w:rsidRPr="00777B6E">
        <w:rPr>
          <w:rFonts w:ascii="Georgia" w:hAnsi="Georgia"/>
          <w:rPrChange w:id="1037" w:author="Hajnalka" w:date="2016-11-07T11:09:00Z">
            <w:rPr>
              <w:rFonts w:ascii="Georgia" w:hAnsi="Georgia"/>
            </w:rPr>
          </w:rPrChange>
        </w:rPr>
        <w:lastRenderedPageBreak/>
        <w:t xml:space="preserve">munkákért, szolgáltatásokért úgy felel, mintha a munkát maga végezte volna. </w:t>
      </w:r>
    </w:p>
    <w:p w14:paraId="0B2FD4CF" w14:textId="02F0F6EA" w:rsidR="000B0987" w:rsidRPr="00777B6E" w:rsidRDefault="000B098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38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39" w:author="Hajnalka" w:date="2016-11-07T11:09:00Z">
            <w:rPr>
              <w:rFonts w:ascii="Georgia" w:hAnsi="Georgia"/>
            </w:rPr>
          </w:rPrChange>
        </w:rPr>
        <w:t xml:space="preserve">A Vállalkozó legkésőbb a szerződés megkötésének időpontjában köteles valamennyi olyan alvállalkozót bejelenteni, amely részt vesz a szerződés teljesítésében. Az alvállalkozók felsorolását a </w:t>
      </w:r>
      <w:del w:id="1040" w:author="Modositas" w:date="2016-11-07T11:08:00Z">
        <w:r w:rsidR="00EB2412" w:rsidRPr="00777B6E">
          <w:rPr>
            <w:rFonts w:ascii="Georgia" w:hAnsi="Georgia"/>
            <w:rPrChange w:id="1041" w:author="Hajnalka" w:date="2016-11-07T11:09:00Z">
              <w:rPr>
                <w:rFonts w:ascii="Georgia" w:hAnsi="Georgia"/>
              </w:rPr>
            </w:rPrChange>
          </w:rPr>
          <w:delText>7</w:delText>
        </w:r>
      </w:del>
      <w:ins w:id="1042" w:author="Modositas" w:date="2016-11-07T11:08:00Z">
        <w:r w:rsidR="002C7BB5" w:rsidRPr="00777B6E">
          <w:rPr>
            <w:rFonts w:ascii="Georgia" w:hAnsi="Georgia"/>
            <w:rPrChange w:id="1043" w:author="Hajnalka" w:date="2016-11-07T11:09:00Z">
              <w:rPr>
                <w:rFonts w:ascii="Georgia" w:hAnsi="Georgia"/>
              </w:rPr>
            </w:rPrChange>
          </w:rPr>
          <w:t>3</w:t>
        </w:r>
      </w:ins>
      <w:r w:rsidR="00EB2412" w:rsidRPr="00777B6E">
        <w:rPr>
          <w:rFonts w:ascii="Georgia" w:hAnsi="Georgia"/>
          <w:rPrChange w:id="1044" w:author="Hajnalka" w:date="2016-11-07T11:09:00Z">
            <w:rPr>
              <w:rFonts w:ascii="Georgia" w:hAnsi="Georgia"/>
            </w:rPr>
          </w:rPrChange>
        </w:rPr>
        <w:t xml:space="preserve">. </w:t>
      </w:r>
      <w:r w:rsidRPr="00777B6E">
        <w:rPr>
          <w:rFonts w:ascii="Georgia" w:hAnsi="Georgia"/>
          <w:rPrChange w:id="1045" w:author="Hajnalka" w:date="2016-11-07T11:09:00Z">
            <w:rPr>
              <w:rFonts w:ascii="Georgia" w:hAnsi="Georgia"/>
            </w:rPr>
          </w:rPrChange>
        </w:rPr>
        <w:t>számú melléklet tartalmazza.</w:t>
      </w:r>
    </w:p>
    <w:p w14:paraId="560657FC" w14:textId="77777777" w:rsidR="0082751F" w:rsidRPr="00777B6E" w:rsidRDefault="0082751F" w:rsidP="0082751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4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47" w:author="Hajnalka" w:date="2016-11-07T11:09:00Z">
            <w:rPr>
              <w:rFonts w:ascii="Georgia" w:hAnsi="Georgia"/>
            </w:rPr>
          </w:rPrChange>
        </w:rPr>
        <w:t>A Kbt. 138. § (5) bekezdése alapján szolgáltatás esetén a teljesítésben részt vevő alvállalkozó nem vehet igénybe saját teljesítésének 50%-át meghaladó mértékben további közreműködőt.</w:t>
      </w:r>
    </w:p>
    <w:p w14:paraId="4503D04E" w14:textId="01DD0235" w:rsidR="000B0987" w:rsidRPr="00777B6E" w:rsidRDefault="000B098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48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49" w:author="Hajnalka" w:date="2016-11-07T11:09:00Z">
            <w:rPr>
              <w:rFonts w:ascii="Georgia" w:hAnsi="Georgia"/>
            </w:rPr>
          </w:rPrChange>
        </w:rPr>
        <w:t xml:space="preserve">A Vállalkozó köteles </w:t>
      </w:r>
      <w:r w:rsidR="00BC7970" w:rsidRPr="00777B6E">
        <w:rPr>
          <w:rFonts w:ascii="Georgia" w:hAnsi="Georgia"/>
          <w:rPrChange w:id="1050" w:author="Hajnalka" w:date="2016-11-07T11:09:00Z">
            <w:rPr>
              <w:rFonts w:ascii="Georgia" w:hAnsi="Georgia"/>
            </w:rPr>
          </w:rPrChange>
        </w:rPr>
        <w:t xml:space="preserve">előzetesen, </w:t>
      </w:r>
      <w:r w:rsidRPr="00777B6E">
        <w:rPr>
          <w:rFonts w:ascii="Georgia" w:hAnsi="Georgia"/>
          <w:rPrChange w:id="1051" w:author="Hajnalka" w:date="2016-11-07T11:09:00Z">
            <w:rPr>
              <w:rFonts w:ascii="Georgia" w:hAnsi="Georgia"/>
            </w:rPr>
          </w:rPrChange>
        </w:rPr>
        <w:t xml:space="preserve">a </w:t>
      </w:r>
      <w:r w:rsidR="00E63134" w:rsidRPr="00777B6E">
        <w:rPr>
          <w:rFonts w:ascii="Georgia" w:hAnsi="Georgia"/>
          <w:rPrChange w:id="1052" w:author="Hajnalka" w:date="2016-11-07T11:09:00Z">
            <w:rPr>
              <w:rFonts w:ascii="Georgia" w:hAnsi="Georgia"/>
            </w:rPr>
          </w:rPrChange>
        </w:rPr>
        <w:t>3</w:t>
      </w:r>
      <w:r w:rsidR="00BC7970" w:rsidRPr="00777B6E">
        <w:rPr>
          <w:rFonts w:ascii="Georgia" w:hAnsi="Georgia"/>
          <w:rPrChange w:id="1053" w:author="Hajnalka" w:date="2016-11-07T11:09:00Z">
            <w:rPr>
              <w:rFonts w:ascii="Georgia" w:hAnsi="Georgia"/>
            </w:rPr>
          </w:rPrChange>
        </w:rPr>
        <w:t xml:space="preserve">. számú melléklet és a kizáró okokra vonatkozó nyilatkozata ismételt benyújtásával bejelenteni a </w:t>
      </w:r>
      <w:r w:rsidRPr="00777B6E">
        <w:rPr>
          <w:rFonts w:ascii="Georgia" w:hAnsi="Georgia"/>
          <w:rPrChange w:id="1054" w:author="Hajnalka" w:date="2016-11-07T11:09:00Z">
            <w:rPr>
              <w:rFonts w:ascii="Georgia" w:hAnsi="Georgia"/>
            </w:rPr>
          </w:rPrChange>
        </w:rPr>
        <w:t xml:space="preserve">Megrendelőnek </w:t>
      </w:r>
      <w:r w:rsidR="00BC7970" w:rsidRPr="00777B6E">
        <w:rPr>
          <w:rFonts w:ascii="Georgia" w:hAnsi="Georgia"/>
          <w:rPrChange w:id="1055" w:author="Hajnalka" w:date="2016-11-07T11:09:00Z">
            <w:rPr>
              <w:rFonts w:ascii="Georgia" w:hAnsi="Georgia"/>
            </w:rPr>
          </w:rPrChange>
        </w:rPr>
        <w:t xml:space="preserve">az </w:t>
      </w:r>
      <w:r w:rsidRPr="00777B6E">
        <w:rPr>
          <w:rFonts w:ascii="Georgia" w:hAnsi="Georgia"/>
          <w:rPrChange w:id="1056" w:author="Hajnalka" w:date="2016-11-07T11:09:00Z">
            <w:rPr>
              <w:rFonts w:ascii="Georgia" w:hAnsi="Georgia"/>
            </w:rPr>
          </w:rPrChange>
        </w:rPr>
        <w:t>alvállalkozók szintjén bekövetkező változtatási igényét. Az új alvállalkozók jelen szerződés teljesítésébe való bevonására a Kbt. 138. §-ában foglaltak vonatkoznak. A Vállalkozó kizárólag a Megrendelő előzetes hozzájárulásával vonhat be új alvállalkozót a jelen szerződés teljesítésébe.</w:t>
      </w:r>
    </w:p>
    <w:p w14:paraId="439F26A7" w14:textId="77777777" w:rsidR="00AC3CE7" w:rsidRPr="00777B6E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57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58" w:author="Hajnalka" w:date="2016-11-07T11:09:00Z">
            <w:rPr>
              <w:rFonts w:ascii="Georgia" w:hAnsi="Georgia"/>
            </w:rPr>
          </w:rPrChange>
        </w:rPr>
        <w:t>A Vállalkozó felelős munkavállalói megfelelő biztonságtechnikai oktatásáért, a biztonsági előírások betartásáért, valamint az azok elmulasztásával okozott károkért. Vállalkozó a szerződés teljesítésében résztvevő közreműködők teljesítéséért úgy felel, mintha a munkát maga végezte volna el.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14:paraId="4B9AAD9C" w14:textId="4C6A3C6E" w:rsidR="00AC3CE7" w:rsidRPr="00777B6E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59" w:author="Hajnalka" w:date="2016-11-07T11:09:00Z">
            <w:rPr>
              <w:rFonts w:ascii="Georgia" w:hAnsi="Georgia"/>
            </w:rPr>
          </w:rPrChange>
        </w:rPr>
      </w:pPr>
      <w:bookmarkStart w:id="1060" w:name="_Toc332807128"/>
      <w:bookmarkStart w:id="1061" w:name="_Toc332809146"/>
      <w:bookmarkStart w:id="1062" w:name="_Toc332810202"/>
      <w:bookmarkStart w:id="1063" w:name="_Toc332875014"/>
      <w:bookmarkStart w:id="1064" w:name="_Toc398809983"/>
      <w:bookmarkStart w:id="1065" w:name="_Toc398815847"/>
      <w:bookmarkStart w:id="1066" w:name="_Toc398816168"/>
      <w:bookmarkStart w:id="1067" w:name="_Toc398889689"/>
      <w:bookmarkStart w:id="1068" w:name="_Toc429995361"/>
      <w:r w:rsidRPr="00777B6E">
        <w:rPr>
          <w:rFonts w:ascii="Georgia" w:hAnsi="Georgia"/>
          <w:rPrChange w:id="1069" w:author="Hajnalka" w:date="2016-11-07T11:09:00Z">
            <w:rPr>
              <w:rFonts w:ascii="Georgia" w:hAnsi="Georgia"/>
            </w:rPr>
          </w:rPrChange>
        </w:rPr>
        <w:t>A Vállalkozó tudomásul veszi, hogy a teljesítés helyeként megjelölt épületekben munkát végző személyeknek a belépési engedélyek megszerzése érdekében hozzá kell járulniuk ahhoz, hogy a személyes adataikat az Országgyűlési Őrség kezelje, amennyiben bármelyik szakember ellen kifogás merülne fel, úgy Vállalkozó köteles helyette más személyt megjelölni.</w:t>
      </w:r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14:paraId="08030474" w14:textId="713D1C43" w:rsidR="00AC3CE7" w:rsidRPr="00777B6E" w:rsidRDefault="00AC3CE7" w:rsidP="00024B6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7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71" w:author="Hajnalka" w:date="2016-11-07T11:09:00Z">
            <w:rPr>
              <w:rFonts w:ascii="Georgia" w:hAnsi="Georgia"/>
            </w:rPr>
          </w:rPrChange>
        </w:rPr>
        <w:t xml:space="preserve">A jelen szerződés teljesítéséről a Kbt. </w:t>
      </w:r>
      <w:del w:id="1072" w:author="Modositas" w:date="2016-11-07T11:08:00Z">
        <w:r w:rsidRPr="00777B6E">
          <w:rPr>
            <w:rFonts w:ascii="Georgia" w:hAnsi="Georgia"/>
            <w:rPrChange w:id="1073" w:author="Hajnalka" w:date="2016-11-07T11:09:00Z">
              <w:rPr>
                <w:rFonts w:ascii="Georgia" w:hAnsi="Georgia"/>
              </w:rPr>
            </w:rPrChange>
          </w:rPr>
          <w:delText>31</w:delText>
        </w:r>
      </w:del>
      <w:ins w:id="1074" w:author="Modositas" w:date="2016-11-07T11:08:00Z">
        <w:r w:rsidR="002C7BB5" w:rsidRPr="00777B6E">
          <w:rPr>
            <w:rFonts w:ascii="Georgia" w:hAnsi="Georgia"/>
            <w:rPrChange w:id="1075" w:author="Hajnalka" w:date="2016-11-07T11:09:00Z">
              <w:rPr>
                <w:rFonts w:ascii="Georgia" w:hAnsi="Georgia"/>
              </w:rPr>
            </w:rPrChange>
          </w:rPr>
          <w:t>43</w:t>
        </w:r>
      </w:ins>
      <w:r w:rsidRPr="00777B6E">
        <w:rPr>
          <w:rFonts w:ascii="Georgia" w:hAnsi="Georgia"/>
          <w:rPrChange w:id="1076" w:author="Hajnalka" w:date="2016-11-07T11:09:00Z">
            <w:rPr>
              <w:rFonts w:ascii="Georgia" w:hAnsi="Georgia"/>
            </w:rPr>
          </w:rPrChange>
        </w:rPr>
        <w:t>. § (1) bekezdés f) pontjában foglalt adatokat kell a közzétenni.</w:t>
      </w:r>
    </w:p>
    <w:p w14:paraId="0788FC68" w14:textId="77777777" w:rsidR="008D5B65" w:rsidRPr="00777B6E" w:rsidRDefault="008D5B65" w:rsidP="00AC3CE7">
      <w:pPr>
        <w:tabs>
          <w:tab w:val="left" w:pos="720"/>
        </w:tabs>
        <w:rPr>
          <w:rFonts w:ascii="Georgia" w:hAnsi="Georgia"/>
          <w:szCs w:val="24"/>
          <w:highlight w:val="yellow"/>
          <w:rPrChange w:id="1077" w:author="Hajnalka" w:date="2016-11-07T11:09:00Z">
            <w:rPr>
              <w:rFonts w:ascii="Georgia" w:hAnsi="Georgia"/>
              <w:szCs w:val="24"/>
              <w:highlight w:val="yellow"/>
            </w:rPr>
          </w:rPrChange>
        </w:rPr>
      </w:pPr>
    </w:p>
    <w:p w14:paraId="199D5352" w14:textId="77777777" w:rsidR="00B8322C" w:rsidRPr="00777B6E" w:rsidRDefault="00B8322C" w:rsidP="00AC3CE7">
      <w:pPr>
        <w:tabs>
          <w:tab w:val="left" w:pos="720"/>
        </w:tabs>
        <w:rPr>
          <w:rFonts w:ascii="Georgia" w:hAnsi="Georgia"/>
          <w:szCs w:val="24"/>
          <w:highlight w:val="yellow"/>
          <w:rPrChange w:id="1078" w:author="Hajnalka" w:date="2016-11-07T11:09:00Z">
            <w:rPr>
              <w:rFonts w:ascii="Georgia" w:hAnsi="Georgia"/>
              <w:szCs w:val="24"/>
              <w:highlight w:val="yellow"/>
            </w:rPr>
          </w:rPrChange>
        </w:rPr>
      </w:pPr>
    </w:p>
    <w:p w14:paraId="2D47D88E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107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1080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Vitás kérdések rendezése, jogorvoslat</w:t>
      </w:r>
    </w:p>
    <w:p w14:paraId="384B90F5" w14:textId="77777777" w:rsidR="00D0140C" w:rsidRPr="00777B6E" w:rsidRDefault="00D0140C" w:rsidP="00D0140C">
      <w:pPr>
        <w:ind w:left="567"/>
        <w:rPr>
          <w:rFonts w:ascii="Georgia" w:hAnsi="Georgia"/>
          <w:b/>
          <w:szCs w:val="24"/>
          <w:u w:val="single"/>
          <w:rPrChange w:id="1081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4604EAE2" w14:textId="77777777" w:rsidR="00AC3CE7" w:rsidRPr="00777B6E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82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83" w:author="Hajnalka" w:date="2016-11-07T11:09:00Z">
            <w:rPr>
              <w:rFonts w:ascii="Georgia" w:hAnsi="Georgia"/>
            </w:rPr>
          </w:rPrChange>
        </w:rPr>
        <w:t>A Megrendelőnek és a Vállalkozónak mindent meg kell tennie annak érdekében, hogy közvetlen tárgyalások útján rendezzenek minden olyan nézeteltérést vagy vitát, amely közöttük a jelen szerződéssel kapcsolatban merül fel.</w:t>
      </w:r>
    </w:p>
    <w:p w14:paraId="45B3BED0" w14:textId="77777777" w:rsidR="00AC3CE7" w:rsidRPr="00777B6E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08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085" w:author="Hajnalka" w:date="2016-11-07T11:09:00Z">
            <w:rPr>
              <w:rFonts w:ascii="Georgia" w:hAnsi="Georgia"/>
            </w:rPr>
          </w:rPrChange>
        </w:rPr>
        <w:t>Amennyiben az említett közvetlen tárgyalások a megkezdésüktől számított 15 napon belül nem vezetnek a jelen szerződéssel összefüggésben keletkezett jogvita megoldásához, úgy a perben eljáró bíróságot az 1952. évi III. törvény (Pp.) rendelkezései alapján kell kiválasztani.</w:t>
      </w:r>
    </w:p>
    <w:p w14:paraId="2FE85AFE" w14:textId="77777777" w:rsidR="008D5B65" w:rsidRPr="00777B6E" w:rsidRDefault="008D5B65" w:rsidP="00AC3CE7">
      <w:pPr>
        <w:pStyle w:val="Listaszerbekezds"/>
        <w:ind w:left="1276"/>
        <w:rPr>
          <w:rFonts w:ascii="Georgia" w:hAnsi="Georgia"/>
          <w:rPrChange w:id="1086" w:author="Hajnalka" w:date="2016-11-07T11:09:00Z">
            <w:rPr>
              <w:rFonts w:ascii="Georgia" w:hAnsi="Georgia"/>
            </w:rPr>
          </w:rPrChange>
        </w:rPr>
      </w:pPr>
    </w:p>
    <w:p w14:paraId="4392217E" w14:textId="77777777" w:rsidR="00B8322C" w:rsidRPr="00777B6E" w:rsidRDefault="00B8322C" w:rsidP="00AC3CE7">
      <w:pPr>
        <w:pStyle w:val="Listaszerbekezds"/>
        <w:ind w:left="1276"/>
        <w:rPr>
          <w:rFonts w:ascii="Georgia" w:hAnsi="Georgia"/>
          <w:rPrChange w:id="1087" w:author="Hajnalka" w:date="2016-11-07T11:09:00Z">
            <w:rPr>
              <w:rFonts w:ascii="Georgia" w:hAnsi="Georgia"/>
            </w:rPr>
          </w:rPrChange>
        </w:rPr>
      </w:pPr>
    </w:p>
    <w:p w14:paraId="7FF7827C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1088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108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A Szerződés módosítása</w:t>
      </w:r>
      <w:bookmarkStart w:id="1090" w:name="_Toc398815844"/>
      <w:bookmarkStart w:id="1091" w:name="_Toc398816165"/>
      <w:bookmarkStart w:id="1092" w:name="_Toc398889686"/>
      <w:bookmarkStart w:id="1093" w:name="_Toc429995358"/>
      <w:bookmarkStart w:id="1094" w:name="_Toc332807125"/>
      <w:bookmarkStart w:id="1095" w:name="_Toc332809143"/>
      <w:bookmarkStart w:id="1096" w:name="_Toc332810199"/>
      <w:bookmarkStart w:id="1097" w:name="_Toc332875011"/>
      <w:bookmarkStart w:id="1098" w:name="_Toc398809980"/>
    </w:p>
    <w:p w14:paraId="5555C26F" w14:textId="77777777" w:rsidR="00D0140C" w:rsidRPr="00777B6E" w:rsidRDefault="00D0140C" w:rsidP="00D0140C">
      <w:pPr>
        <w:ind w:left="567"/>
        <w:rPr>
          <w:rFonts w:ascii="Georgia" w:hAnsi="Georgia"/>
          <w:b/>
          <w:szCs w:val="24"/>
          <w:u w:val="single"/>
          <w:rPrChange w:id="1099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56111209" w14:textId="5BD64B64" w:rsidR="009D70CA" w:rsidRPr="00777B6E" w:rsidRDefault="009D70CA" w:rsidP="00D9636F">
      <w:pPr>
        <w:ind w:left="567" w:right="48"/>
        <w:rPr>
          <w:rFonts w:ascii="Georgia" w:hAnsi="Georgia"/>
          <w:szCs w:val="24"/>
          <w:rPrChange w:id="1100" w:author="Hajnalka" w:date="2016-11-07T11:09:00Z">
            <w:rPr>
              <w:rFonts w:ascii="Georgia" w:hAnsi="Georgia"/>
              <w:szCs w:val="24"/>
            </w:rPr>
          </w:rPrChange>
        </w:rPr>
      </w:pPr>
      <w:r w:rsidRPr="00777B6E">
        <w:rPr>
          <w:rFonts w:ascii="Georgia" w:hAnsi="Georgia"/>
          <w:szCs w:val="24"/>
          <w:rPrChange w:id="1101" w:author="Hajnalka" w:date="2016-11-07T11:09:00Z">
            <w:rPr>
              <w:rFonts w:ascii="Georgia" w:hAnsi="Georgia"/>
              <w:szCs w:val="24"/>
            </w:rPr>
          </w:rPrChange>
        </w:rPr>
        <w:t>A szerződő felek a szerződést kizárólag a közbeszerzésekről szóló 2015. évi CXLIII. törvény (Kbt.) 141. §-ában meghatározottak figyelembevételével, írásban, közös megegyezéssel, a szerződés aláírására jogosult személyek aláírásával jogosultak módosítani. A szerződés</w:t>
      </w:r>
      <w:r w:rsidR="00FD2B7E" w:rsidRPr="00777B6E">
        <w:rPr>
          <w:rFonts w:ascii="Georgia" w:hAnsi="Georgia"/>
          <w:szCs w:val="24"/>
          <w:rPrChange w:id="1102" w:author="Hajnalka" w:date="2016-11-07T11:09:00Z">
            <w:rPr>
              <w:rFonts w:ascii="Georgia" w:hAnsi="Georgia"/>
              <w:szCs w:val="24"/>
            </w:rPr>
          </w:rPrChange>
        </w:rPr>
        <w:t xml:space="preserve"> esetleges</w:t>
      </w:r>
      <w:r w:rsidRPr="00777B6E">
        <w:rPr>
          <w:rFonts w:ascii="Georgia" w:hAnsi="Georgia"/>
          <w:szCs w:val="24"/>
          <w:rPrChange w:id="1103" w:author="Hajnalka" w:date="2016-11-07T11:09:00Z">
            <w:rPr>
              <w:rFonts w:ascii="Georgia" w:hAnsi="Georgia"/>
              <w:szCs w:val="24"/>
            </w:rPr>
          </w:rPrChange>
        </w:rPr>
        <w:t xml:space="preserve"> módosításáról a Kbt. 37.§ (1) bekezdés j) pont szerinti tájékoztató hirdetményt közzé kell tenni.</w:t>
      </w:r>
    </w:p>
    <w:p w14:paraId="288AB52E" w14:textId="77777777" w:rsidR="008D5B65" w:rsidRPr="00777B6E" w:rsidRDefault="008D5B65" w:rsidP="00AC3CE7">
      <w:pPr>
        <w:pStyle w:val="Listaszerbekezds"/>
        <w:ind w:left="1276"/>
        <w:rPr>
          <w:rFonts w:ascii="Georgia" w:hAnsi="Georgia"/>
          <w:rPrChange w:id="1104" w:author="Hajnalka" w:date="2016-11-07T11:09:00Z">
            <w:rPr>
              <w:rFonts w:ascii="Georgia" w:hAnsi="Georgia"/>
            </w:rPr>
          </w:rPrChange>
        </w:rPr>
      </w:pPr>
      <w:bookmarkStart w:id="1105" w:name="_Toc332807126"/>
      <w:bookmarkStart w:id="1106" w:name="_Toc332809144"/>
      <w:bookmarkStart w:id="1107" w:name="_Toc332810200"/>
      <w:bookmarkStart w:id="1108" w:name="_Toc332875012"/>
      <w:bookmarkStart w:id="1109" w:name="_Toc398809981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14:paraId="581BBB29" w14:textId="77777777" w:rsidR="00B8322C" w:rsidRPr="00777B6E" w:rsidRDefault="00B8322C" w:rsidP="00AC3CE7">
      <w:pPr>
        <w:pStyle w:val="Listaszerbekezds"/>
        <w:ind w:left="1276"/>
        <w:rPr>
          <w:rFonts w:ascii="Georgia" w:hAnsi="Georgia"/>
          <w:rPrChange w:id="1110" w:author="Hajnalka" w:date="2016-11-07T11:09:00Z">
            <w:rPr>
              <w:rFonts w:ascii="Georgia" w:hAnsi="Georgia"/>
            </w:rPr>
          </w:rPrChange>
        </w:rPr>
      </w:pPr>
    </w:p>
    <w:p w14:paraId="3AE7EC50" w14:textId="77777777" w:rsidR="00B8322C" w:rsidRPr="00777B6E" w:rsidRDefault="00B8322C" w:rsidP="00AC3CE7">
      <w:pPr>
        <w:pStyle w:val="Listaszerbekezds"/>
        <w:ind w:left="1276"/>
        <w:rPr>
          <w:rFonts w:ascii="Georgia" w:hAnsi="Georgia"/>
          <w:rPrChange w:id="1111" w:author="Hajnalka" w:date="2016-11-07T11:09:00Z">
            <w:rPr>
              <w:rFonts w:ascii="Georgia" w:hAnsi="Georgia"/>
            </w:rPr>
          </w:rPrChange>
        </w:rPr>
      </w:pPr>
    </w:p>
    <w:bookmarkEnd w:id="1105"/>
    <w:bookmarkEnd w:id="1106"/>
    <w:bookmarkEnd w:id="1107"/>
    <w:bookmarkEnd w:id="1108"/>
    <w:bookmarkEnd w:id="1109"/>
    <w:p w14:paraId="6C5565D9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1112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1113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>A szerződés megszűnése</w:t>
      </w:r>
    </w:p>
    <w:p w14:paraId="599C9859" w14:textId="77777777" w:rsidR="005027B9" w:rsidRPr="00777B6E" w:rsidRDefault="005027B9" w:rsidP="005027B9">
      <w:pPr>
        <w:ind w:left="567"/>
        <w:rPr>
          <w:rFonts w:ascii="Georgia" w:hAnsi="Georgia"/>
          <w:b/>
          <w:szCs w:val="24"/>
          <w:u w:val="single"/>
          <w:rPrChange w:id="1114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69A0C246" w14:textId="77777777" w:rsidR="008C685B" w:rsidRPr="00777B6E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15" w:author="Hajnalka" w:date="2016-11-07T11:09:00Z">
            <w:rPr>
              <w:rFonts w:ascii="Georgia" w:hAnsi="Georgia"/>
            </w:rPr>
          </w:rPrChange>
        </w:rPr>
      </w:pPr>
      <w:bookmarkStart w:id="1116" w:name="_Toc332807117"/>
      <w:bookmarkStart w:id="1117" w:name="_Toc332809135"/>
      <w:bookmarkStart w:id="1118" w:name="_Toc332810191"/>
      <w:bookmarkStart w:id="1119" w:name="_Toc332875003"/>
      <w:bookmarkStart w:id="1120" w:name="_Toc398809975"/>
      <w:bookmarkStart w:id="1121" w:name="_Toc398815839"/>
      <w:bookmarkStart w:id="1122" w:name="_Toc398816160"/>
      <w:bookmarkStart w:id="1123" w:name="_Toc398889681"/>
      <w:bookmarkStart w:id="1124" w:name="_Toc429995353"/>
      <w:r w:rsidRPr="00777B6E">
        <w:rPr>
          <w:rFonts w:ascii="Georgia" w:hAnsi="Georgia"/>
          <w:rPrChange w:id="1125" w:author="Hajnalka" w:date="2016-11-07T11:09:00Z">
            <w:rPr>
              <w:rFonts w:ascii="Georgia" w:hAnsi="Georgia"/>
            </w:rPr>
          </w:rPrChange>
        </w:rPr>
        <w:t>A Szerződés megszűnik, ha</w:t>
      </w:r>
    </w:p>
    <w:p w14:paraId="4363A310" w14:textId="77777777" w:rsidR="008C685B" w:rsidRPr="00777B6E" w:rsidRDefault="00AC3CE7" w:rsidP="008C685B">
      <w:pPr>
        <w:pStyle w:val="Listaszerbekezds"/>
        <w:numPr>
          <w:ilvl w:val="0"/>
          <w:numId w:val="8"/>
        </w:numPr>
        <w:jc w:val="both"/>
        <w:rPr>
          <w:rFonts w:ascii="Georgia" w:hAnsi="Georgia"/>
          <w:rPrChange w:id="112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27" w:author="Hajnalka" w:date="2016-11-07T11:09:00Z">
            <w:rPr>
              <w:rFonts w:ascii="Georgia" w:hAnsi="Georgia"/>
            </w:rPr>
          </w:rPrChange>
        </w:rPr>
        <w:t xml:space="preserve"> a Vállalkozó elveszíti a jelen Szerződés teljesítésére való jogosultságá</w:t>
      </w:r>
      <w:r w:rsidR="00C835F9" w:rsidRPr="00777B6E">
        <w:rPr>
          <w:rFonts w:ascii="Georgia" w:hAnsi="Georgia"/>
          <w:rPrChange w:id="1128" w:author="Hajnalka" w:date="2016-11-07T11:09:00Z">
            <w:rPr>
              <w:rFonts w:ascii="Georgia" w:hAnsi="Georgia"/>
            </w:rPr>
          </w:rPrChange>
        </w:rPr>
        <w:t>t</w:t>
      </w:r>
      <w:r w:rsidR="008C685B" w:rsidRPr="00777B6E">
        <w:rPr>
          <w:rFonts w:ascii="Georgia" w:hAnsi="Georgia"/>
          <w:rPrChange w:id="1129" w:author="Hajnalka" w:date="2016-11-07T11:09:00Z">
            <w:rPr>
              <w:rFonts w:ascii="Georgia" w:hAnsi="Georgia"/>
            </w:rPr>
          </w:rPrChange>
        </w:rPr>
        <w:t>,</w:t>
      </w:r>
      <w:r w:rsidRPr="00777B6E">
        <w:rPr>
          <w:rFonts w:ascii="Georgia" w:hAnsi="Georgia"/>
          <w:rPrChange w:id="1130" w:author="Hajnalka" w:date="2016-11-07T11:09:00Z">
            <w:rPr>
              <w:rFonts w:ascii="Georgia" w:hAnsi="Georgia"/>
            </w:rPr>
          </w:rPrChange>
        </w:rPr>
        <w:t xml:space="preserve"> vagy</w:t>
      </w:r>
    </w:p>
    <w:p w14:paraId="23312241" w14:textId="435F4B30" w:rsidR="00AC3CE7" w:rsidRPr="00777B6E" w:rsidRDefault="008C685B" w:rsidP="008C685B">
      <w:pPr>
        <w:pStyle w:val="Listaszerbekezds"/>
        <w:numPr>
          <w:ilvl w:val="0"/>
          <w:numId w:val="8"/>
        </w:numPr>
        <w:jc w:val="both"/>
        <w:rPr>
          <w:rFonts w:ascii="Georgia" w:hAnsi="Georgia"/>
          <w:rPrChange w:id="1131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32" w:author="Hajnalka" w:date="2016-11-07T11:09:00Z">
            <w:rPr>
              <w:rFonts w:ascii="Georgia" w:hAnsi="Georgia"/>
            </w:rPr>
          </w:rPrChange>
        </w:rPr>
        <w:t xml:space="preserve">a Vállalkozó </w:t>
      </w:r>
      <w:r w:rsidR="00AC3CE7" w:rsidRPr="00777B6E">
        <w:rPr>
          <w:rFonts w:ascii="Georgia" w:hAnsi="Georgia"/>
          <w:rPrChange w:id="1133" w:author="Hajnalka" w:date="2016-11-07T11:09:00Z">
            <w:rPr>
              <w:rFonts w:ascii="Georgia" w:hAnsi="Georgia"/>
            </w:rPr>
          </w:rPrChange>
        </w:rPr>
        <w:t>felelősségbiztosítása megszűn</w:t>
      </w:r>
      <w:r w:rsidR="00D9636F" w:rsidRPr="00777B6E">
        <w:rPr>
          <w:rFonts w:ascii="Georgia" w:hAnsi="Georgia"/>
          <w:rPrChange w:id="1134" w:author="Hajnalka" w:date="2016-11-07T11:09:00Z">
            <w:rPr>
              <w:rFonts w:ascii="Georgia" w:hAnsi="Georgia"/>
            </w:rPr>
          </w:rPrChange>
        </w:rPr>
        <w:t>ik</w:t>
      </w:r>
      <w:r w:rsidRPr="00777B6E">
        <w:rPr>
          <w:rFonts w:ascii="Georgia" w:hAnsi="Georgia"/>
          <w:rPrChange w:id="1135" w:author="Hajnalka" w:date="2016-11-07T11:09:00Z">
            <w:rPr>
              <w:rFonts w:ascii="Georgia" w:hAnsi="Georgia"/>
            </w:rPr>
          </w:rPrChange>
        </w:rPr>
        <w:t>, vagy</w:t>
      </w:r>
    </w:p>
    <w:p w14:paraId="1196058A" w14:textId="39D43F95" w:rsidR="008C685B" w:rsidRPr="00777B6E" w:rsidRDefault="008C685B" w:rsidP="008C685B">
      <w:pPr>
        <w:pStyle w:val="Listaszerbekezds"/>
        <w:numPr>
          <w:ilvl w:val="0"/>
          <w:numId w:val="8"/>
        </w:numPr>
        <w:jc w:val="both"/>
        <w:rPr>
          <w:rFonts w:ascii="Georgia" w:hAnsi="Georgia"/>
          <w:rPrChange w:id="113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37" w:author="Hajnalka" w:date="2016-11-07T11:09:00Z">
            <w:rPr>
              <w:rFonts w:ascii="Georgia" w:hAnsi="Georgia"/>
            </w:rPr>
          </w:rPrChange>
        </w:rPr>
        <w:t>a biztosíték terhére további igényérvényesítésre nincs lehetőség.</w:t>
      </w:r>
    </w:p>
    <w:p w14:paraId="2EFBEB29" w14:textId="77777777" w:rsidR="00AC3CE7" w:rsidRPr="00777B6E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38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39" w:author="Hajnalka" w:date="2016-11-07T11:09:00Z">
            <w:rPr>
              <w:rFonts w:ascii="Georgia" w:hAnsi="Georgia"/>
            </w:rPr>
          </w:rPrChange>
        </w:rPr>
        <w:t>A Szerződés megszűnik, ha a 4.1. pontban meghatározott keretösszegre tekintettel további munkáknak a jelen Szerződés alapján történő megrendelésére nincs lehetőség.</w:t>
      </w:r>
    </w:p>
    <w:p w14:paraId="11794BAE" w14:textId="77777777" w:rsidR="00AC3CE7" w:rsidRPr="00777B6E" w:rsidRDefault="00AC3CE7" w:rsidP="00FD2B7E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4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41" w:author="Hajnalka" w:date="2016-11-07T11:09:00Z">
            <w:rPr>
              <w:rFonts w:ascii="Georgia" w:hAnsi="Georgia"/>
            </w:rPr>
          </w:rPrChange>
        </w:rPr>
        <w:t xml:space="preserve">A Megrendelő jogosult a szerződést azonnali hatállyal történő felmondására, 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r w:rsidRPr="00777B6E">
        <w:rPr>
          <w:rFonts w:ascii="Georgia" w:hAnsi="Georgia"/>
          <w:rPrChange w:id="1142" w:author="Hajnalka" w:date="2016-11-07T11:09:00Z">
            <w:rPr>
              <w:rFonts w:ascii="Georgia" w:hAnsi="Georgia"/>
            </w:rPr>
          </w:rPrChange>
        </w:rPr>
        <w:t>amennyiben:</w:t>
      </w:r>
    </w:p>
    <w:p w14:paraId="734D41D5" w14:textId="0A1A7594" w:rsidR="00AC3CE7" w:rsidRPr="00777B6E" w:rsidRDefault="00AC3CE7" w:rsidP="008C685B">
      <w:pPr>
        <w:pStyle w:val="Listaszerbekezds"/>
        <w:numPr>
          <w:ilvl w:val="0"/>
          <w:numId w:val="31"/>
        </w:numPr>
        <w:jc w:val="both"/>
        <w:rPr>
          <w:rFonts w:ascii="Georgia" w:hAnsi="Georgia"/>
          <w:rPrChange w:id="1143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44" w:author="Hajnalka" w:date="2016-11-07T11:09:00Z">
            <w:rPr>
              <w:rFonts w:ascii="Georgia" w:hAnsi="Georgia"/>
            </w:rPr>
          </w:rPrChange>
        </w:rPr>
        <w:t xml:space="preserve">a Vállalkozóval szemben </w:t>
      </w:r>
      <w:r w:rsidR="00D9636F" w:rsidRPr="00777B6E">
        <w:rPr>
          <w:rFonts w:ascii="Georgia" w:hAnsi="Georgia"/>
          <w:rPrChange w:id="1145" w:author="Hajnalka" w:date="2016-11-07T11:09:00Z">
            <w:rPr>
              <w:rFonts w:ascii="Georgia" w:hAnsi="Georgia"/>
            </w:rPr>
          </w:rPrChange>
        </w:rPr>
        <w:t>második</w:t>
      </w:r>
      <w:r w:rsidRPr="00777B6E">
        <w:rPr>
          <w:rFonts w:ascii="Georgia" w:hAnsi="Georgia"/>
          <w:rPrChange w:id="1146" w:author="Hajnalka" w:date="2016-11-07T11:09:00Z">
            <w:rPr>
              <w:rFonts w:ascii="Georgia" w:hAnsi="Georgia"/>
            </w:rPr>
          </w:rPrChange>
        </w:rPr>
        <w:t xml:space="preserve"> alkalommal kötbér érvényesítésére került sor,</w:t>
      </w:r>
    </w:p>
    <w:p w14:paraId="2CB61D28" w14:textId="61894173" w:rsidR="008C685B" w:rsidRPr="00777B6E" w:rsidRDefault="008C685B" w:rsidP="008C685B">
      <w:pPr>
        <w:pStyle w:val="Listaszerbekezds"/>
        <w:numPr>
          <w:ilvl w:val="0"/>
          <w:numId w:val="31"/>
        </w:numPr>
        <w:jc w:val="both"/>
        <w:rPr>
          <w:rFonts w:ascii="Georgia" w:hAnsi="Georgia"/>
          <w:rPrChange w:id="1147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48" w:author="Hajnalka" w:date="2016-11-07T11:09:00Z">
            <w:rPr>
              <w:rFonts w:ascii="Georgia" w:hAnsi="Georgia"/>
            </w:rPr>
          </w:rPrChange>
        </w:rPr>
        <w:t>a biztosíték terhére történő igényérvényesítés esetén,</w:t>
      </w:r>
    </w:p>
    <w:p w14:paraId="2260C4BC" w14:textId="77777777" w:rsidR="00D9636F" w:rsidRPr="00777B6E" w:rsidRDefault="00AC3CE7" w:rsidP="008C685B">
      <w:pPr>
        <w:pStyle w:val="Listaszerbekezds"/>
        <w:numPr>
          <w:ilvl w:val="0"/>
          <w:numId w:val="31"/>
        </w:numPr>
        <w:jc w:val="both"/>
        <w:rPr>
          <w:rFonts w:ascii="Georgia" w:hAnsi="Georgia"/>
          <w:rPrChange w:id="1149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50" w:author="Hajnalka" w:date="2016-11-07T11:09:00Z">
            <w:rPr>
              <w:rFonts w:ascii="Georgia" w:hAnsi="Georgia"/>
            </w:rPr>
          </w:rPrChange>
        </w:rPr>
        <w:t>a Vállalkozó valamely, a szerződésben rögzített kötelezettségének nem tesz eleget és azt a Megrendelő írásbeli felszólítását követő</w:t>
      </w:r>
      <w:r w:rsidR="00D9636F" w:rsidRPr="00777B6E">
        <w:rPr>
          <w:rFonts w:ascii="Georgia" w:hAnsi="Georgia"/>
          <w:rPrChange w:id="1151" w:author="Hajnalka" w:date="2016-11-07T11:09:00Z">
            <w:rPr>
              <w:rFonts w:ascii="Georgia" w:hAnsi="Georgia"/>
            </w:rPr>
          </w:rPrChange>
        </w:rPr>
        <w:t xml:space="preserve">, a felszólításban előírt ésszerű határidőn belül </w:t>
      </w:r>
      <w:r w:rsidRPr="00777B6E">
        <w:rPr>
          <w:rFonts w:ascii="Georgia" w:hAnsi="Georgia"/>
          <w:rPrChange w:id="1152" w:author="Hajnalka" w:date="2016-11-07T11:09:00Z">
            <w:rPr>
              <w:rFonts w:ascii="Georgia" w:hAnsi="Georgia"/>
            </w:rPr>
          </w:rPrChange>
        </w:rPr>
        <w:t>sem teljesíti</w:t>
      </w:r>
    </w:p>
    <w:p w14:paraId="75E36F67" w14:textId="7F55E07A" w:rsidR="00AC3CE7" w:rsidRPr="00777B6E" w:rsidRDefault="00D9636F" w:rsidP="008C685B">
      <w:pPr>
        <w:pStyle w:val="Listaszerbekezds"/>
        <w:numPr>
          <w:ilvl w:val="0"/>
          <w:numId w:val="31"/>
        </w:numPr>
        <w:jc w:val="both"/>
        <w:rPr>
          <w:rFonts w:ascii="Georgia" w:hAnsi="Georgia"/>
          <w:rPrChange w:id="1153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54" w:author="Hajnalka" w:date="2016-11-07T11:09:00Z">
            <w:rPr>
              <w:rFonts w:ascii="Georgia" w:hAnsi="Georgia"/>
            </w:rPr>
          </w:rPrChange>
        </w:rPr>
        <w:t>a Vállalkozó nem felel meg az átláthatóság követelményének</w:t>
      </w:r>
      <w:r w:rsidR="00AC3CE7" w:rsidRPr="00777B6E">
        <w:rPr>
          <w:rFonts w:ascii="Georgia" w:hAnsi="Georgia"/>
          <w:rPrChange w:id="1155" w:author="Hajnalka" w:date="2016-11-07T11:09:00Z">
            <w:rPr>
              <w:rFonts w:ascii="Georgia" w:hAnsi="Georgia"/>
            </w:rPr>
          </w:rPrChange>
        </w:rPr>
        <w:t xml:space="preserve">. </w:t>
      </w:r>
    </w:p>
    <w:p w14:paraId="7513AF8B" w14:textId="6814F849" w:rsidR="00AC3CE7" w:rsidRPr="00777B6E" w:rsidRDefault="00AC3CE7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56" w:author="Hajnalka" w:date="2016-11-07T11:09:00Z">
            <w:rPr>
              <w:rFonts w:ascii="Georgia" w:hAnsi="Georgia"/>
            </w:rPr>
          </w:rPrChange>
        </w:rPr>
      </w:pPr>
      <w:bookmarkStart w:id="1157" w:name="_Toc332807118"/>
      <w:bookmarkStart w:id="1158" w:name="_Toc332809136"/>
      <w:bookmarkStart w:id="1159" w:name="_Toc332810192"/>
      <w:bookmarkStart w:id="1160" w:name="_Toc332875004"/>
      <w:bookmarkStart w:id="1161" w:name="_Toc398809976"/>
      <w:bookmarkStart w:id="1162" w:name="_Toc398815840"/>
      <w:bookmarkStart w:id="1163" w:name="_Toc398816161"/>
      <w:bookmarkStart w:id="1164" w:name="_Toc398889682"/>
      <w:bookmarkStart w:id="1165" w:name="_Toc429995354"/>
      <w:r w:rsidRPr="00777B6E">
        <w:rPr>
          <w:rFonts w:ascii="Georgia" w:hAnsi="Georgia"/>
          <w:rPrChange w:id="1166" w:author="Hajnalka" w:date="2016-11-07T11:09:00Z">
            <w:rPr>
              <w:rFonts w:ascii="Georgia" w:hAnsi="Georgia"/>
            </w:rPr>
          </w:rPrChange>
        </w:rPr>
        <w:t xml:space="preserve">A Vállalkozó jogosult a szerződést azonnali hatállyal felmondani, amennyiben a Megrendelő a szabályszerűen, </w:t>
      </w:r>
      <w:r w:rsidR="00D9636F" w:rsidRPr="00777B6E">
        <w:rPr>
          <w:rFonts w:ascii="Georgia" w:hAnsi="Georgia"/>
          <w:rPrChange w:id="1167" w:author="Hajnalka" w:date="2016-11-07T11:09:00Z">
            <w:rPr>
              <w:rFonts w:ascii="Georgia" w:hAnsi="Georgia"/>
            </w:rPr>
          </w:rPrChange>
        </w:rPr>
        <w:t xml:space="preserve">a jogszabályokban és </w:t>
      </w:r>
      <w:r w:rsidRPr="00777B6E">
        <w:rPr>
          <w:rFonts w:ascii="Georgia" w:hAnsi="Georgia"/>
          <w:rPrChange w:id="1168" w:author="Hajnalka" w:date="2016-11-07T11:09:00Z">
            <w:rPr>
              <w:rFonts w:ascii="Georgia" w:hAnsi="Georgia"/>
            </w:rPr>
          </w:rPrChange>
        </w:rPr>
        <w:t xml:space="preserve">a jelen szerződésben </w:t>
      </w:r>
      <w:r w:rsidR="00D9636F" w:rsidRPr="00777B6E">
        <w:rPr>
          <w:rFonts w:ascii="Georgia" w:hAnsi="Georgia"/>
          <w:rPrChange w:id="1169" w:author="Hajnalka" w:date="2016-11-07T11:09:00Z">
            <w:rPr>
              <w:rFonts w:ascii="Georgia" w:hAnsi="Georgia"/>
            </w:rPr>
          </w:rPrChange>
        </w:rPr>
        <w:t>előírt fizetési feltételeknek megfelelően</w:t>
      </w:r>
      <w:r w:rsidRPr="00777B6E">
        <w:rPr>
          <w:rFonts w:ascii="Georgia" w:hAnsi="Georgia"/>
          <w:rPrChange w:id="1170" w:author="Hajnalka" w:date="2016-11-07T11:09:00Z">
            <w:rPr>
              <w:rFonts w:ascii="Georgia" w:hAnsi="Georgia"/>
            </w:rPr>
          </w:rPrChange>
        </w:rPr>
        <w:t xml:space="preserve"> kiállított számla alapján 30 napon belül nem teljesítette fizetési kötelezettségét, és annak a Vállalkozó írásbeli felszólítását követő 8 banki napon belül sem tesz eleget,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14:paraId="0F425425" w14:textId="77777777" w:rsidR="00AC3CE7" w:rsidRPr="00777B6E" w:rsidRDefault="00AC3CE7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71" w:author="Hajnalka" w:date="2016-11-07T11:09:00Z">
            <w:rPr>
              <w:rFonts w:ascii="Georgia" w:hAnsi="Georgia"/>
            </w:rPr>
          </w:rPrChange>
        </w:rPr>
      </w:pPr>
      <w:bookmarkStart w:id="1172" w:name="_Toc332807119"/>
      <w:bookmarkStart w:id="1173" w:name="_Toc332809137"/>
      <w:bookmarkStart w:id="1174" w:name="_Toc332810193"/>
      <w:bookmarkStart w:id="1175" w:name="_Toc332875005"/>
      <w:bookmarkStart w:id="1176" w:name="_Toc398809977"/>
      <w:bookmarkStart w:id="1177" w:name="_Toc398815841"/>
      <w:bookmarkStart w:id="1178" w:name="_Toc398816162"/>
      <w:bookmarkStart w:id="1179" w:name="_Toc398889683"/>
      <w:bookmarkStart w:id="1180" w:name="_Toc429995355"/>
      <w:r w:rsidRPr="00777B6E">
        <w:rPr>
          <w:rFonts w:ascii="Georgia" w:hAnsi="Georgia"/>
          <w:rPrChange w:id="1181" w:author="Hajnalka" w:date="2016-11-07T11:09:00Z">
            <w:rPr>
              <w:rFonts w:ascii="Georgia" w:hAnsi="Georgia"/>
            </w:rPr>
          </w:rPrChange>
        </w:rPr>
        <w:t>A Megrendelő jogosult a Vállalkozóhoz intézett egyoldalú, indokolást tartalmazó, írásbeli nyilatkozattal a jelen szerződést egy hónapos határidővel felmondani.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</w:p>
    <w:p w14:paraId="7EA2D199" w14:textId="77777777" w:rsidR="00C11B69" w:rsidRPr="00777B6E" w:rsidRDefault="00AC3CE7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82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83" w:author="Hajnalka" w:date="2016-11-07T11:09:00Z">
            <w:rPr>
              <w:rFonts w:ascii="Georgia" w:hAnsi="Georgia"/>
            </w:rPr>
          </w:rPrChange>
        </w:rPr>
        <w:t xml:space="preserve"> </w:t>
      </w:r>
      <w:bookmarkStart w:id="1184" w:name="_Toc332807120"/>
      <w:bookmarkStart w:id="1185" w:name="_Toc332809138"/>
      <w:bookmarkStart w:id="1186" w:name="_Toc332810194"/>
      <w:bookmarkStart w:id="1187" w:name="_Toc332875006"/>
      <w:bookmarkStart w:id="1188" w:name="_Toc398809978"/>
      <w:bookmarkStart w:id="1189" w:name="_Toc398815842"/>
      <w:bookmarkStart w:id="1190" w:name="_Toc398816163"/>
      <w:bookmarkStart w:id="1191" w:name="_Toc398889684"/>
      <w:bookmarkStart w:id="1192" w:name="_Toc429995356"/>
      <w:r w:rsidRPr="00777B6E">
        <w:rPr>
          <w:rFonts w:ascii="Georgia" w:hAnsi="Georgia"/>
          <w:rPrChange w:id="1193" w:author="Hajnalka" w:date="2016-11-07T11:09:00Z">
            <w:rPr>
              <w:rFonts w:ascii="Georgia" w:hAnsi="Georgia"/>
            </w:rPr>
          </w:rPrChange>
        </w:rPr>
        <w:t xml:space="preserve">A </w:t>
      </w:r>
      <w:r w:rsidR="00C11B69" w:rsidRPr="00777B6E">
        <w:rPr>
          <w:rFonts w:ascii="Georgia" w:hAnsi="Georgia"/>
          <w:rPrChange w:id="1194" w:author="Hajnalka" w:date="2016-11-07T11:09:00Z">
            <w:rPr>
              <w:rFonts w:ascii="Georgia" w:hAnsi="Georgia"/>
            </w:rPr>
          </w:rPrChange>
        </w:rPr>
        <w:t>Megrendelő a Szerződést felmondhatja, vagy – a Ptk.-ban foglaltak szerint – a szerződéstől elállhat a Kbt. 143. § (1) bekezdésében foglalt esetekben is.   A Megrendelő a Szerződést köteles felmondani, vagy – a Ptk.-ban foglaltak szerint – attól elállni a Kbt. 143. § (2) bekezdésében foglalt esetekben.</w:t>
      </w:r>
    </w:p>
    <w:p w14:paraId="474FE9B2" w14:textId="34FEC685" w:rsidR="00C11B69" w:rsidRPr="00777B6E" w:rsidRDefault="008A1643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195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196" w:author="Hajnalka" w:date="2016-11-07T11:09:00Z">
            <w:rPr>
              <w:rFonts w:ascii="Georgia" w:hAnsi="Georgia"/>
            </w:rPr>
          </w:rPrChange>
        </w:rPr>
        <w:t>S</w:t>
      </w:r>
      <w:r w:rsidR="00C11B69" w:rsidRPr="00777B6E">
        <w:rPr>
          <w:rFonts w:ascii="Georgia" w:hAnsi="Georgia"/>
          <w:rPrChange w:id="1197" w:author="Hajnalka" w:date="2016-11-07T11:09:00Z">
            <w:rPr>
              <w:rFonts w:ascii="Georgia" w:hAnsi="Georgia"/>
            </w:rPr>
          </w:rPrChange>
        </w:rPr>
        <w:t xml:space="preserve">zerződésszerű vagy jogszerű megrendelői felmondás esetén </w:t>
      </w:r>
      <w:r w:rsidRPr="00777B6E">
        <w:rPr>
          <w:rFonts w:ascii="Georgia" w:hAnsi="Georgia"/>
          <w:rPrChange w:id="1198" w:author="Hajnalka" w:date="2016-11-07T11:09:00Z">
            <w:rPr>
              <w:rFonts w:ascii="Georgia" w:hAnsi="Georgia"/>
            </w:rPr>
          </w:rPrChange>
        </w:rPr>
        <w:t xml:space="preserve">a Vállalkozó nem tarthat igényt </w:t>
      </w:r>
      <w:r w:rsidR="00C11B69" w:rsidRPr="00777B6E">
        <w:rPr>
          <w:rFonts w:ascii="Georgia" w:hAnsi="Georgia"/>
          <w:rPrChange w:id="1199" w:author="Hajnalka" w:date="2016-11-07T11:09:00Z">
            <w:rPr>
              <w:rFonts w:ascii="Georgia" w:hAnsi="Georgia"/>
            </w:rPr>
          </w:rPrChange>
        </w:rPr>
        <w:t xml:space="preserve">kárainak megtérítésére. </w:t>
      </w:r>
    </w:p>
    <w:p w14:paraId="5FC5291B" w14:textId="77777777" w:rsidR="00C11B69" w:rsidRPr="00777B6E" w:rsidRDefault="00C11B69" w:rsidP="00D9636F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200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201" w:author="Hajnalka" w:date="2016-11-07T11:09:00Z">
            <w:rPr>
              <w:rFonts w:ascii="Georgia" w:hAnsi="Georgia"/>
            </w:rPr>
          </w:rPrChange>
        </w:rPr>
        <w:t>A</w:t>
      </w:r>
      <w:r w:rsidR="008E267D" w:rsidRPr="00777B6E">
        <w:rPr>
          <w:rFonts w:ascii="Georgia" w:hAnsi="Georgia"/>
          <w:rPrChange w:id="1202" w:author="Hajnalka" w:date="2016-11-07T11:09:00Z">
            <w:rPr>
              <w:rFonts w:ascii="Georgia" w:hAnsi="Georgia"/>
            </w:rPr>
          </w:rPrChange>
        </w:rPr>
        <w:t xml:space="preserve"> Kbt. 143. § (3) bekezdése alapján a</w:t>
      </w:r>
      <w:r w:rsidRPr="00777B6E">
        <w:rPr>
          <w:rFonts w:ascii="Georgia" w:hAnsi="Georgia"/>
          <w:rPrChange w:id="1203" w:author="Hajnalka" w:date="2016-11-07T11:09:00Z">
            <w:rPr>
              <w:rFonts w:ascii="Georgia" w:hAnsi="Georgia"/>
            </w:rPr>
          </w:rPrChange>
        </w:rPr>
        <w:t>z ajánlatkérőként szerződő fél jogosult és egyben köteles a szerződést felmondani - ha szükséges olyan határidővel, amely lehetővé teszi, hogy a szerződéssel érintett feladata ellátásáról gondoskodni tudjon -, ha</w:t>
      </w:r>
    </w:p>
    <w:p w14:paraId="29C6C9AD" w14:textId="69947FB2" w:rsidR="00C11B69" w:rsidRPr="00777B6E" w:rsidRDefault="00C11B69" w:rsidP="008A1643">
      <w:pPr>
        <w:pStyle w:val="Listaszerbekezds"/>
        <w:numPr>
          <w:ilvl w:val="0"/>
          <w:numId w:val="24"/>
        </w:numPr>
        <w:jc w:val="both"/>
        <w:rPr>
          <w:rFonts w:ascii="Georgia" w:hAnsi="Georgia"/>
          <w:rPrChange w:id="1204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205" w:author="Hajnalka" w:date="2016-11-07T11:09:00Z">
            <w:rPr>
              <w:rFonts w:ascii="Georgia" w:hAnsi="Georgia"/>
            </w:rPr>
          </w:rPrChange>
        </w:rPr>
        <w:t>a nyertes ajánlattevőként szerződő félben közvetetten vagy közvetlenül 25%-ot meghaladó tulajdoni részesedést szerez valamely olyan jogi személy vagy személyes joga szerint jogképes szervezet, amely tekintetében fennáll a Kbt. 62. § (1) bekezdés k) pont kb) alpontjában meghatározott feltétel;</w:t>
      </w:r>
    </w:p>
    <w:p w14:paraId="3CCCD6A2" w14:textId="57BAA6D8" w:rsidR="00C11B69" w:rsidRPr="00777B6E" w:rsidRDefault="00C11B69" w:rsidP="008A1643">
      <w:pPr>
        <w:pStyle w:val="Listaszerbekezds"/>
        <w:numPr>
          <w:ilvl w:val="0"/>
          <w:numId w:val="24"/>
        </w:numPr>
        <w:jc w:val="both"/>
        <w:rPr>
          <w:rFonts w:ascii="Georgia" w:hAnsi="Georgia"/>
          <w:rPrChange w:id="1206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207" w:author="Hajnalka" w:date="2016-11-07T11:09:00Z">
            <w:rPr>
              <w:rFonts w:ascii="Georgia" w:hAnsi="Georgia"/>
            </w:rPr>
          </w:rPrChange>
        </w:rPr>
        <w:t xml:space="preserve">a nyertes ajánlattevő közvetetten vagy közvetlenül 25%-ot meghaladó tulajdoni részesedést szerez valamely olyan jogi személyben vagy személyes joga szerint jogképes szervezetben, amely tekintetében fennáll a </w:t>
      </w:r>
      <w:ins w:id="1208" w:author="Modositas" w:date="2016-11-07T11:08:00Z">
        <w:r w:rsidR="00F30B8A" w:rsidRPr="00777B6E">
          <w:rPr>
            <w:rFonts w:ascii="Georgia" w:hAnsi="Georgia"/>
            <w:rPrChange w:id="1209" w:author="Hajnalka" w:date="2016-11-07T11:09:00Z">
              <w:rPr>
                <w:rFonts w:ascii="Georgia" w:hAnsi="Georgia"/>
              </w:rPr>
            </w:rPrChange>
          </w:rPr>
          <w:t xml:space="preserve">Kbt. </w:t>
        </w:r>
      </w:ins>
      <w:r w:rsidRPr="00777B6E">
        <w:rPr>
          <w:rFonts w:ascii="Georgia" w:hAnsi="Georgia"/>
          <w:rPrChange w:id="1210" w:author="Hajnalka" w:date="2016-11-07T11:09:00Z">
            <w:rPr>
              <w:rFonts w:ascii="Georgia" w:hAnsi="Georgia"/>
            </w:rPr>
          </w:rPrChange>
        </w:rPr>
        <w:t>62. § (1) bekezdés k) pont kb) alpontjában meghatározott feltétel.</w:t>
      </w:r>
    </w:p>
    <w:bookmarkEnd w:id="1184"/>
    <w:bookmarkEnd w:id="1185"/>
    <w:bookmarkEnd w:id="1186"/>
    <w:bookmarkEnd w:id="1187"/>
    <w:bookmarkEnd w:id="1188"/>
    <w:bookmarkEnd w:id="1189"/>
    <w:bookmarkEnd w:id="1190"/>
    <w:bookmarkEnd w:id="1191"/>
    <w:bookmarkEnd w:id="1192"/>
    <w:p w14:paraId="1952CE36" w14:textId="77777777" w:rsidR="00AC3CE7" w:rsidRPr="00777B6E" w:rsidRDefault="00AC3CE7" w:rsidP="00C11B69">
      <w:pPr>
        <w:pStyle w:val="Listaszerbekezds"/>
        <w:ind w:left="1276"/>
        <w:jc w:val="both"/>
        <w:rPr>
          <w:rFonts w:ascii="Georgia" w:hAnsi="Georgia"/>
          <w:rPrChange w:id="1211" w:author="Hajnalka" w:date="2016-11-07T11:09:00Z">
            <w:rPr>
              <w:rFonts w:ascii="Georgia" w:hAnsi="Georgia"/>
            </w:rPr>
          </w:rPrChange>
        </w:rPr>
      </w:pPr>
    </w:p>
    <w:p w14:paraId="6E61796C" w14:textId="77777777" w:rsidR="00B8322C" w:rsidRPr="00777B6E" w:rsidRDefault="00B8322C" w:rsidP="00C11B69">
      <w:pPr>
        <w:pStyle w:val="Listaszerbekezds"/>
        <w:ind w:left="1276"/>
        <w:jc w:val="both"/>
        <w:rPr>
          <w:rFonts w:ascii="Georgia" w:hAnsi="Georgia"/>
          <w:rPrChange w:id="1212" w:author="Hajnalka" w:date="2016-11-07T11:09:00Z">
            <w:rPr>
              <w:rFonts w:ascii="Georgia" w:hAnsi="Georgia"/>
            </w:rPr>
          </w:rPrChange>
        </w:rPr>
      </w:pPr>
    </w:p>
    <w:p w14:paraId="3FE9CCEA" w14:textId="77777777" w:rsidR="00B8322C" w:rsidRPr="00777B6E" w:rsidRDefault="00B8322C" w:rsidP="00C11B69">
      <w:pPr>
        <w:pStyle w:val="Listaszerbekezds"/>
        <w:ind w:left="1276"/>
        <w:jc w:val="both"/>
        <w:rPr>
          <w:rFonts w:ascii="Georgia" w:hAnsi="Georgia"/>
          <w:rPrChange w:id="1213" w:author="Hajnalka" w:date="2016-11-07T11:09:00Z">
            <w:rPr>
              <w:rFonts w:ascii="Georgia" w:hAnsi="Georgia"/>
            </w:rPr>
          </w:rPrChange>
        </w:rPr>
      </w:pPr>
    </w:p>
    <w:p w14:paraId="18BD9A6D" w14:textId="77777777" w:rsidR="00AC3CE7" w:rsidRPr="00777B6E" w:rsidRDefault="00AC3CE7" w:rsidP="00AC3CE7">
      <w:pPr>
        <w:numPr>
          <w:ilvl w:val="0"/>
          <w:numId w:val="4"/>
        </w:numPr>
        <w:ind w:left="567" w:hanging="567"/>
        <w:rPr>
          <w:rFonts w:ascii="Georgia" w:hAnsi="Georgia"/>
          <w:b/>
          <w:szCs w:val="24"/>
          <w:u w:val="single"/>
          <w:rPrChange w:id="1214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  <w:r w:rsidRPr="00777B6E">
        <w:rPr>
          <w:rFonts w:ascii="Georgia" w:hAnsi="Georgia"/>
          <w:b/>
          <w:szCs w:val="24"/>
          <w:u w:val="single"/>
          <w:rPrChange w:id="1215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  <w:t xml:space="preserve"> Záró rendelkezések</w:t>
      </w:r>
    </w:p>
    <w:p w14:paraId="3CDA12E7" w14:textId="77777777" w:rsidR="00801476" w:rsidRPr="00777B6E" w:rsidRDefault="00801476" w:rsidP="00801476">
      <w:pPr>
        <w:ind w:left="567"/>
        <w:rPr>
          <w:rFonts w:ascii="Georgia" w:hAnsi="Georgia"/>
          <w:b/>
          <w:szCs w:val="24"/>
          <w:u w:val="single"/>
          <w:rPrChange w:id="1216" w:author="Hajnalka" w:date="2016-11-07T11:09:00Z">
            <w:rPr>
              <w:rFonts w:ascii="Georgia" w:hAnsi="Georgia"/>
              <w:b/>
              <w:szCs w:val="24"/>
              <w:u w:val="single"/>
            </w:rPr>
          </w:rPrChange>
        </w:rPr>
      </w:pPr>
    </w:p>
    <w:p w14:paraId="1513F074" w14:textId="77777777" w:rsidR="00AC3CE7" w:rsidRPr="00777B6E" w:rsidRDefault="00AC3CE7" w:rsidP="00EF203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217" w:author="Hajnalka" w:date="2016-11-07T11:09:00Z">
            <w:rPr>
              <w:rFonts w:ascii="Georgia" w:hAnsi="Georgia"/>
            </w:rPr>
          </w:rPrChange>
        </w:rPr>
      </w:pPr>
      <w:r w:rsidRPr="00777B6E">
        <w:rPr>
          <w:rFonts w:ascii="Georgia" w:hAnsi="Georgia"/>
          <w:rPrChange w:id="1218" w:author="Hajnalka" w:date="2016-11-07T11:09:00Z">
            <w:rPr>
              <w:rFonts w:ascii="Georgia" w:hAnsi="Georgia"/>
            </w:rPr>
          </w:rPrChange>
        </w:rPr>
        <w:t>Jelen szerződésben és mellékleteiben nem szabályozott kérdésekben a közbeszerzésekről szóló 201</w:t>
      </w:r>
      <w:r w:rsidR="00356302" w:rsidRPr="00777B6E">
        <w:rPr>
          <w:rFonts w:ascii="Georgia" w:hAnsi="Georgia"/>
          <w:rPrChange w:id="1219" w:author="Hajnalka" w:date="2016-11-07T11:09:00Z">
            <w:rPr>
              <w:rFonts w:ascii="Georgia" w:hAnsi="Georgia"/>
            </w:rPr>
          </w:rPrChange>
        </w:rPr>
        <w:t>5</w:t>
      </w:r>
      <w:r w:rsidRPr="00777B6E">
        <w:rPr>
          <w:rFonts w:ascii="Georgia" w:hAnsi="Georgia"/>
          <w:rPrChange w:id="1220" w:author="Hajnalka" w:date="2016-11-07T11:09:00Z">
            <w:rPr>
              <w:rFonts w:ascii="Georgia" w:hAnsi="Georgia"/>
            </w:rPr>
          </w:rPrChange>
        </w:rPr>
        <w:t>. évi C</w:t>
      </w:r>
      <w:r w:rsidR="00356302" w:rsidRPr="00777B6E">
        <w:rPr>
          <w:rFonts w:ascii="Georgia" w:hAnsi="Georgia"/>
          <w:rPrChange w:id="1221" w:author="Hajnalka" w:date="2016-11-07T11:09:00Z">
            <w:rPr>
              <w:rFonts w:ascii="Georgia" w:hAnsi="Georgia"/>
            </w:rPr>
          </w:rPrChange>
        </w:rPr>
        <w:t>XL</w:t>
      </w:r>
      <w:r w:rsidRPr="00777B6E">
        <w:rPr>
          <w:rFonts w:ascii="Georgia" w:hAnsi="Georgia"/>
          <w:rPrChange w:id="1222" w:author="Hajnalka" w:date="2016-11-07T11:09:00Z">
            <w:rPr>
              <w:rFonts w:ascii="Georgia" w:hAnsi="Georgia"/>
            </w:rPr>
          </w:rPrChange>
        </w:rPr>
        <w:t xml:space="preserve">III. törvény, a Polgári Törvénykönyvről szóló 2013. évi V. törvény rendelkezéseit kell alkalmazni. </w:t>
      </w:r>
    </w:p>
    <w:p w14:paraId="38FC3F06" w14:textId="77777777" w:rsidR="00AC3CE7" w:rsidRPr="00777B6E" w:rsidRDefault="00AC3CE7" w:rsidP="00EF203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223" w:author="Hajnalka" w:date="2016-11-07T11:09:00Z">
            <w:rPr>
              <w:rFonts w:ascii="Georgia" w:hAnsi="Georgia"/>
            </w:rPr>
          </w:rPrChange>
        </w:rPr>
      </w:pPr>
      <w:bookmarkStart w:id="1224" w:name="_Toc332807134"/>
      <w:bookmarkStart w:id="1225" w:name="_Toc332809152"/>
      <w:bookmarkStart w:id="1226" w:name="_Toc332810208"/>
      <w:bookmarkStart w:id="1227" w:name="_Toc332875020"/>
      <w:bookmarkStart w:id="1228" w:name="_Toc398809989"/>
      <w:bookmarkStart w:id="1229" w:name="_Toc398815852"/>
      <w:bookmarkStart w:id="1230" w:name="_Toc398816173"/>
      <w:bookmarkStart w:id="1231" w:name="_Toc398889695"/>
      <w:bookmarkStart w:id="1232" w:name="_Toc429995367"/>
      <w:r w:rsidRPr="00777B6E">
        <w:rPr>
          <w:rFonts w:ascii="Georgia" w:hAnsi="Georgia"/>
          <w:rPrChange w:id="1233" w:author="Hajnalka" w:date="2016-11-07T11:09:00Z">
            <w:rPr>
              <w:rFonts w:ascii="Georgia" w:hAnsi="Georgia"/>
            </w:rPr>
          </w:rPrChange>
        </w:rPr>
        <w:t>Jelen szerződés mindkét fél közös megegyezésével jött létre, 5 példányban készült, melyből 3 példány Megrendelőt, 2 példány pedig Vállalkozót illeti meg.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14:paraId="400A9B74" w14:textId="77777777" w:rsidR="00AC3CE7" w:rsidRPr="00777B6E" w:rsidRDefault="00AC3CE7" w:rsidP="00EF2039">
      <w:pPr>
        <w:pStyle w:val="Listaszerbekezds"/>
        <w:numPr>
          <w:ilvl w:val="1"/>
          <w:numId w:val="4"/>
        </w:numPr>
        <w:ind w:left="1276" w:hanging="709"/>
        <w:jc w:val="both"/>
        <w:rPr>
          <w:rFonts w:ascii="Georgia" w:hAnsi="Georgia"/>
          <w:rPrChange w:id="1234" w:author="Hajnalka" w:date="2016-11-07T11:09:00Z">
            <w:rPr>
              <w:rFonts w:ascii="Georgia" w:hAnsi="Georgia"/>
            </w:rPr>
          </w:rPrChange>
        </w:rPr>
      </w:pPr>
      <w:bookmarkStart w:id="1235" w:name="_Toc332807135"/>
      <w:bookmarkStart w:id="1236" w:name="_Toc332809153"/>
      <w:bookmarkStart w:id="1237" w:name="_Toc332810209"/>
      <w:bookmarkStart w:id="1238" w:name="_Toc332875021"/>
      <w:bookmarkStart w:id="1239" w:name="_Toc398809990"/>
      <w:bookmarkStart w:id="1240" w:name="_Toc398815853"/>
      <w:bookmarkStart w:id="1241" w:name="_Toc398816174"/>
      <w:bookmarkStart w:id="1242" w:name="_Toc398889696"/>
      <w:bookmarkStart w:id="1243" w:name="_Toc429995368"/>
      <w:r w:rsidRPr="00777B6E">
        <w:rPr>
          <w:rFonts w:ascii="Georgia" w:hAnsi="Georgia"/>
          <w:rPrChange w:id="1244" w:author="Hajnalka" w:date="2016-11-07T11:09:00Z">
            <w:rPr>
              <w:rFonts w:ascii="Georgia" w:hAnsi="Georgia"/>
            </w:rPr>
          </w:rPrChange>
        </w:rPr>
        <w:t>A következő mellékletek a szerződés elválaszthatatlan részét képezik: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14:paraId="307C75D8" w14:textId="14DD4373" w:rsidR="00AC3CE7" w:rsidRPr="00777B6E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  <w:rPrChange w:id="1245" w:author="Hajnalka" w:date="2016-11-07T11:09:00Z">
            <w:rPr>
              <w:rFonts w:ascii="Georgia" w:hAnsi="Georgia"/>
              <w:szCs w:val="24"/>
            </w:rPr>
          </w:rPrChange>
        </w:rPr>
      </w:pPr>
      <w:r w:rsidRPr="00777B6E">
        <w:rPr>
          <w:rFonts w:ascii="Georgia" w:hAnsi="Georgia"/>
          <w:szCs w:val="24"/>
          <w:rPrChange w:id="1246" w:author="Hajnalka" w:date="2016-11-07T11:09:00Z">
            <w:rPr>
              <w:rFonts w:ascii="Georgia" w:hAnsi="Georgia"/>
              <w:szCs w:val="24"/>
            </w:rPr>
          </w:rPrChange>
        </w:rPr>
        <w:t>sz.</w:t>
      </w:r>
      <w:r w:rsidR="00AC3CE7" w:rsidRPr="00777B6E">
        <w:rPr>
          <w:rFonts w:ascii="Georgia" w:hAnsi="Georgia"/>
          <w:szCs w:val="24"/>
          <w:rPrChange w:id="1247" w:author="Hajnalka" w:date="2016-11-07T11:09:00Z">
            <w:rPr>
              <w:rFonts w:ascii="Georgia" w:hAnsi="Georgia"/>
              <w:szCs w:val="24"/>
            </w:rPr>
          </w:rPrChange>
        </w:rPr>
        <w:t xml:space="preserve"> melléklet: </w:t>
      </w:r>
      <w:r w:rsidR="00622CF4" w:rsidRPr="00777B6E">
        <w:rPr>
          <w:rFonts w:ascii="Georgia" w:hAnsi="Georgia"/>
          <w:szCs w:val="24"/>
          <w:rPrChange w:id="1248" w:author="Hajnalka" w:date="2016-11-07T11:09:00Z">
            <w:rPr>
              <w:rFonts w:ascii="Georgia" w:hAnsi="Georgia"/>
              <w:szCs w:val="24"/>
            </w:rPr>
          </w:rPrChange>
        </w:rPr>
        <w:t>M</w:t>
      </w:r>
      <w:r w:rsidR="00AC3CE7" w:rsidRPr="00777B6E">
        <w:rPr>
          <w:rFonts w:ascii="Georgia" w:hAnsi="Georgia"/>
          <w:szCs w:val="24"/>
          <w:rPrChange w:id="1249" w:author="Hajnalka" w:date="2016-11-07T11:09:00Z">
            <w:rPr>
              <w:rFonts w:ascii="Georgia" w:hAnsi="Georgia"/>
              <w:szCs w:val="24"/>
            </w:rPr>
          </w:rPrChange>
        </w:rPr>
        <w:t>űszaki tarta</w:t>
      </w:r>
      <w:r w:rsidR="00356302" w:rsidRPr="00777B6E">
        <w:rPr>
          <w:rFonts w:ascii="Georgia" w:hAnsi="Georgia"/>
          <w:szCs w:val="24"/>
          <w:rPrChange w:id="1250" w:author="Hajnalka" w:date="2016-11-07T11:09:00Z">
            <w:rPr>
              <w:rFonts w:ascii="Georgia" w:hAnsi="Georgia"/>
              <w:szCs w:val="24"/>
            </w:rPr>
          </w:rPrChange>
        </w:rPr>
        <w:t>l</w:t>
      </w:r>
      <w:r w:rsidR="00622CF4" w:rsidRPr="00777B6E">
        <w:rPr>
          <w:rFonts w:ascii="Georgia" w:hAnsi="Georgia"/>
          <w:szCs w:val="24"/>
          <w:rPrChange w:id="1251" w:author="Hajnalka" w:date="2016-11-07T11:09:00Z">
            <w:rPr>
              <w:rFonts w:ascii="Georgia" w:hAnsi="Georgia"/>
              <w:szCs w:val="24"/>
            </w:rPr>
          </w:rPrChange>
        </w:rPr>
        <w:t>o</w:t>
      </w:r>
      <w:r w:rsidR="00AC3CE7" w:rsidRPr="00777B6E">
        <w:rPr>
          <w:rFonts w:ascii="Georgia" w:hAnsi="Georgia"/>
          <w:szCs w:val="24"/>
          <w:rPrChange w:id="1252" w:author="Hajnalka" w:date="2016-11-07T11:09:00Z">
            <w:rPr>
              <w:rFonts w:ascii="Georgia" w:hAnsi="Georgia"/>
              <w:szCs w:val="24"/>
            </w:rPr>
          </w:rPrChange>
        </w:rPr>
        <w:t>m</w:t>
      </w:r>
    </w:p>
    <w:p w14:paraId="31C1AE38" w14:textId="3C8A60B4" w:rsidR="00AC3CE7" w:rsidRPr="00777B6E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  <w:rPrChange w:id="1253" w:author="Hajnalka" w:date="2016-11-07T11:09:00Z">
            <w:rPr>
              <w:rFonts w:ascii="Georgia" w:hAnsi="Georgia"/>
              <w:szCs w:val="24"/>
            </w:rPr>
          </w:rPrChange>
        </w:rPr>
      </w:pPr>
      <w:r w:rsidRPr="00777B6E">
        <w:rPr>
          <w:rFonts w:ascii="Georgia" w:hAnsi="Georgia"/>
          <w:szCs w:val="24"/>
          <w:rPrChange w:id="1254" w:author="Hajnalka" w:date="2016-11-07T11:09:00Z">
            <w:rPr>
              <w:rFonts w:ascii="Georgia" w:hAnsi="Georgia"/>
              <w:szCs w:val="24"/>
            </w:rPr>
          </w:rPrChange>
        </w:rPr>
        <w:t xml:space="preserve">sz. </w:t>
      </w:r>
      <w:r w:rsidR="00AC3CE7" w:rsidRPr="00777B6E">
        <w:rPr>
          <w:rFonts w:ascii="Georgia" w:hAnsi="Georgia"/>
          <w:szCs w:val="24"/>
          <w:rPrChange w:id="1255" w:author="Hajnalka" w:date="2016-11-07T11:09:00Z">
            <w:rPr>
              <w:rFonts w:ascii="Georgia" w:hAnsi="Georgia"/>
              <w:szCs w:val="24"/>
            </w:rPr>
          </w:rPrChange>
        </w:rPr>
        <w:t>melléklet: Berendezés lista és a részletes díjtételek</w:t>
      </w:r>
    </w:p>
    <w:p w14:paraId="5E5FC825" w14:textId="6E0B24A9" w:rsidR="0041527C" w:rsidRPr="00777B6E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  <w:rPrChange w:id="1256" w:author="Hajnalka" w:date="2016-11-07T11:09:00Z">
            <w:rPr>
              <w:rFonts w:ascii="Georgia" w:hAnsi="Georgia"/>
              <w:szCs w:val="24"/>
            </w:rPr>
          </w:rPrChange>
        </w:rPr>
      </w:pPr>
      <w:r w:rsidRPr="00777B6E">
        <w:rPr>
          <w:rFonts w:ascii="Georgia" w:hAnsi="Georgia"/>
          <w:szCs w:val="24"/>
          <w:rPrChange w:id="1257" w:author="Hajnalka" w:date="2016-11-07T11:09:00Z">
            <w:rPr>
              <w:rFonts w:ascii="Georgia" w:hAnsi="Georgia"/>
              <w:szCs w:val="24"/>
            </w:rPr>
          </w:rPrChange>
        </w:rPr>
        <w:t xml:space="preserve">sz. </w:t>
      </w:r>
      <w:r w:rsidR="0041527C" w:rsidRPr="00777B6E">
        <w:rPr>
          <w:rFonts w:ascii="Georgia" w:hAnsi="Georgia"/>
          <w:szCs w:val="24"/>
          <w:rPrChange w:id="1258" w:author="Hajnalka" w:date="2016-11-07T11:09:00Z">
            <w:rPr>
              <w:rFonts w:ascii="Georgia" w:hAnsi="Georgia"/>
              <w:szCs w:val="24"/>
            </w:rPr>
          </w:rPrChange>
        </w:rPr>
        <w:t xml:space="preserve">melléklet: Nyilatkozat </w:t>
      </w:r>
      <w:r w:rsidR="00C449AC" w:rsidRPr="00777B6E">
        <w:rPr>
          <w:rFonts w:ascii="Georgia" w:hAnsi="Georgia"/>
          <w:szCs w:val="24"/>
          <w:rPrChange w:id="1259" w:author="Hajnalka" w:date="2016-11-07T11:09:00Z">
            <w:rPr>
              <w:rFonts w:ascii="Georgia" w:hAnsi="Georgia"/>
              <w:szCs w:val="24"/>
            </w:rPr>
          </w:rPrChange>
        </w:rPr>
        <w:t>a Kbt. 138. § (3) bekezdése alapján</w:t>
      </w:r>
    </w:p>
    <w:p w14:paraId="49D579C9" w14:textId="73C560D2" w:rsidR="0041527C" w:rsidRPr="00777B6E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  <w:rPrChange w:id="1260" w:author="Hajnalka" w:date="2016-11-07T11:09:00Z">
            <w:rPr>
              <w:rFonts w:ascii="Georgia" w:hAnsi="Georgia"/>
              <w:szCs w:val="24"/>
            </w:rPr>
          </w:rPrChange>
        </w:rPr>
      </w:pPr>
      <w:r w:rsidRPr="00777B6E">
        <w:rPr>
          <w:rFonts w:ascii="Georgia" w:hAnsi="Georgia"/>
          <w:szCs w:val="24"/>
          <w:rPrChange w:id="1261" w:author="Hajnalka" w:date="2016-11-07T11:09:00Z">
            <w:rPr>
              <w:rFonts w:ascii="Georgia" w:hAnsi="Georgia"/>
              <w:szCs w:val="24"/>
            </w:rPr>
          </w:rPrChange>
        </w:rPr>
        <w:t xml:space="preserve">sz. </w:t>
      </w:r>
      <w:r w:rsidR="0041527C" w:rsidRPr="00777B6E">
        <w:rPr>
          <w:rFonts w:ascii="Georgia" w:hAnsi="Georgia"/>
          <w:szCs w:val="24"/>
          <w:rPrChange w:id="1262" w:author="Hajnalka" w:date="2016-11-07T11:09:00Z">
            <w:rPr>
              <w:rFonts w:ascii="Georgia" w:hAnsi="Georgia"/>
              <w:szCs w:val="24"/>
            </w:rPr>
          </w:rPrChange>
        </w:rPr>
        <w:t>melléklet: Az Országház és az Országgyűlés Irodaháza területén érvényes speciális munkarendi, munka- és tűzvédelmi rendszabályok</w:t>
      </w:r>
    </w:p>
    <w:p w14:paraId="13C9D784" w14:textId="54F1AAF5" w:rsidR="0041527C" w:rsidRPr="00777B6E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  <w:rPrChange w:id="1263" w:author="Hajnalka" w:date="2016-11-07T11:09:00Z">
            <w:rPr>
              <w:rFonts w:ascii="Georgia" w:hAnsi="Georgia"/>
              <w:szCs w:val="24"/>
            </w:rPr>
          </w:rPrChange>
        </w:rPr>
      </w:pPr>
      <w:r w:rsidRPr="00777B6E">
        <w:rPr>
          <w:rFonts w:ascii="Georgia" w:hAnsi="Georgia"/>
          <w:szCs w:val="24"/>
          <w:rPrChange w:id="1264" w:author="Hajnalka" w:date="2016-11-07T11:09:00Z">
            <w:rPr>
              <w:rFonts w:ascii="Georgia" w:hAnsi="Georgia"/>
              <w:szCs w:val="24"/>
            </w:rPr>
          </w:rPrChange>
        </w:rPr>
        <w:t xml:space="preserve">sz. </w:t>
      </w:r>
      <w:r w:rsidR="0041527C" w:rsidRPr="00777B6E">
        <w:rPr>
          <w:rFonts w:ascii="Georgia" w:hAnsi="Georgia"/>
          <w:szCs w:val="24"/>
          <w:rPrChange w:id="1265" w:author="Hajnalka" w:date="2016-11-07T11:09:00Z">
            <w:rPr>
              <w:rFonts w:ascii="Georgia" w:hAnsi="Georgia"/>
              <w:szCs w:val="24"/>
            </w:rPr>
          </w:rPrChange>
        </w:rPr>
        <w:t>melléklet: Nyilatkozat a teljesítésbe bevont alvállalkozókról (számlákhoz</w:t>
      </w:r>
      <w:r w:rsidR="00E63134" w:rsidRPr="00777B6E">
        <w:rPr>
          <w:rFonts w:ascii="Georgia" w:hAnsi="Georgia"/>
          <w:szCs w:val="24"/>
          <w:rPrChange w:id="1266" w:author="Hajnalka" w:date="2016-11-07T11:09:00Z">
            <w:rPr>
              <w:rFonts w:ascii="Georgia" w:hAnsi="Georgia"/>
              <w:szCs w:val="24"/>
            </w:rPr>
          </w:rPrChange>
        </w:rPr>
        <w:t>, amennyiben a 3. sz. mellékletben alvállalkozó kerül feltüntetésre</w:t>
      </w:r>
      <w:r w:rsidR="0041527C" w:rsidRPr="00777B6E">
        <w:rPr>
          <w:rFonts w:ascii="Georgia" w:hAnsi="Georgia"/>
          <w:szCs w:val="24"/>
          <w:rPrChange w:id="1267" w:author="Hajnalka" w:date="2016-11-07T11:09:00Z">
            <w:rPr>
              <w:rFonts w:ascii="Georgia" w:hAnsi="Georgia"/>
              <w:szCs w:val="24"/>
            </w:rPr>
          </w:rPrChange>
        </w:rPr>
        <w:t>)</w:t>
      </w:r>
    </w:p>
    <w:p w14:paraId="2FBA3436" w14:textId="5B347CA5" w:rsidR="00AC3CE7" w:rsidRPr="00777B6E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  <w:rPrChange w:id="1268" w:author="Hajnalka" w:date="2016-11-07T11:09:00Z">
            <w:rPr>
              <w:rFonts w:ascii="Georgia" w:hAnsi="Georgia"/>
              <w:szCs w:val="24"/>
            </w:rPr>
          </w:rPrChange>
        </w:rPr>
      </w:pPr>
      <w:r w:rsidRPr="00777B6E">
        <w:rPr>
          <w:rFonts w:ascii="Georgia" w:hAnsi="Georgia"/>
          <w:szCs w:val="24"/>
          <w:rPrChange w:id="1269" w:author="Hajnalka" w:date="2016-11-07T11:09:00Z">
            <w:rPr>
              <w:rFonts w:ascii="Georgia" w:hAnsi="Georgia"/>
              <w:szCs w:val="24"/>
            </w:rPr>
          </w:rPrChange>
        </w:rPr>
        <w:t xml:space="preserve">sz. </w:t>
      </w:r>
      <w:r w:rsidR="00AC3CE7" w:rsidRPr="00777B6E">
        <w:rPr>
          <w:rFonts w:ascii="Georgia" w:hAnsi="Georgia"/>
          <w:szCs w:val="24"/>
          <w:rPrChange w:id="1270" w:author="Hajnalka" w:date="2016-11-07T11:09:00Z">
            <w:rPr>
              <w:rFonts w:ascii="Georgia" w:hAnsi="Georgia"/>
              <w:szCs w:val="24"/>
            </w:rPr>
          </w:rPrChange>
        </w:rPr>
        <w:t>melléklet: Átláthatósági nyilatkozat</w:t>
      </w:r>
      <w:r w:rsidR="00EF137C" w:rsidRPr="00777B6E">
        <w:rPr>
          <w:rFonts w:ascii="Georgia" w:hAnsi="Georgia"/>
          <w:szCs w:val="24"/>
          <w:rPrChange w:id="1271" w:author="Hajnalka" w:date="2016-11-07T11:09:00Z">
            <w:rPr>
              <w:rFonts w:ascii="Georgia" w:hAnsi="Georgia"/>
              <w:szCs w:val="24"/>
            </w:rPr>
          </w:rPrChange>
        </w:rPr>
        <w:t xml:space="preserve"> (A részvételi jelentkezésben csatolt nyilatkozatnak megfelelő)</w:t>
      </w:r>
    </w:p>
    <w:p w14:paraId="1571BE88" w14:textId="4C43E0B9" w:rsidR="00AC3CE7" w:rsidRPr="00777B6E" w:rsidRDefault="005D6076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  <w:rPrChange w:id="1272" w:author="Hajnalka" w:date="2016-11-07T11:09:00Z">
            <w:rPr>
              <w:rFonts w:ascii="Georgia" w:hAnsi="Georgia"/>
              <w:szCs w:val="24"/>
            </w:rPr>
          </w:rPrChange>
        </w:rPr>
      </w:pPr>
      <w:r w:rsidRPr="00777B6E">
        <w:rPr>
          <w:rFonts w:ascii="Georgia" w:hAnsi="Georgia"/>
          <w:szCs w:val="24"/>
          <w:rPrChange w:id="1273" w:author="Hajnalka" w:date="2016-11-07T11:09:00Z">
            <w:rPr>
              <w:rFonts w:ascii="Georgia" w:hAnsi="Georgia"/>
              <w:szCs w:val="24"/>
            </w:rPr>
          </w:rPrChange>
        </w:rPr>
        <w:t xml:space="preserve">sz. </w:t>
      </w:r>
      <w:r w:rsidR="00AC3CE7" w:rsidRPr="00777B6E">
        <w:rPr>
          <w:rFonts w:ascii="Georgia" w:hAnsi="Georgia"/>
          <w:szCs w:val="24"/>
          <w:rPrChange w:id="1274" w:author="Hajnalka" w:date="2016-11-07T11:09:00Z">
            <w:rPr>
              <w:rFonts w:ascii="Georgia" w:hAnsi="Georgia"/>
              <w:szCs w:val="24"/>
            </w:rPr>
          </w:rPrChange>
        </w:rPr>
        <w:t>melléklet: Biztosítási okmány</w:t>
      </w:r>
    </w:p>
    <w:p w14:paraId="2C0A8A56" w14:textId="29127BF8" w:rsidR="0041527C" w:rsidRPr="00777B6E" w:rsidRDefault="0024767D" w:rsidP="005D6076">
      <w:pPr>
        <w:numPr>
          <w:ilvl w:val="0"/>
          <w:numId w:val="1"/>
        </w:numPr>
        <w:tabs>
          <w:tab w:val="clear" w:pos="786"/>
          <w:tab w:val="left" w:pos="426"/>
          <w:tab w:val="left" w:pos="567"/>
          <w:tab w:val="num" w:pos="1985"/>
        </w:tabs>
        <w:ind w:left="1985" w:hanging="425"/>
        <w:rPr>
          <w:rFonts w:ascii="Georgia" w:hAnsi="Georgia"/>
          <w:szCs w:val="24"/>
          <w:rPrChange w:id="1275" w:author="Hajnalka" w:date="2016-11-07T11:09:00Z">
            <w:rPr>
              <w:rFonts w:ascii="Georgia" w:hAnsi="Georgia"/>
              <w:szCs w:val="24"/>
            </w:rPr>
          </w:rPrChange>
        </w:rPr>
      </w:pPr>
      <w:ins w:id="1276" w:author="Modositas" w:date="2016-11-07T11:08:00Z">
        <w:r w:rsidRPr="00777B6E">
          <w:rPr>
            <w:rFonts w:ascii="Georgia" w:hAnsi="Georgia"/>
            <w:szCs w:val="24"/>
            <w:rPrChange w:id="1277" w:author="Hajnalka" w:date="2016-11-07T11:09:00Z">
              <w:rPr>
                <w:rFonts w:ascii="Georgia" w:hAnsi="Georgia"/>
                <w:szCs w:val="24"/>
              </w:rPr>
            </w:rPrChange>
          </w:rPr>
          <w:t xml:space="preserve">sz. melléklet: </w:t>
        </w:r>
      </w:ins>
      <w:r w:rsidR="00EF137C" w:rsidRPr="00777B6E">
        <w:rPr>
          <w:rFonts w:ascii="Georgia" w:hAnsi="Georgia"/>
          <w:szCs w:val="24"/>
          <w:rPrChange w:id="1278" w:author="Hajnalka" w:date="2016-11-07T11:09:00Z">
            <w:rPr>
              <w:rFonts w:ascii="Georgia" w:hAnsi="Georgia"/>
              <w:szCs w:val="24"/>
            </w:rPr>
          </w:rPrChange>
        </w:rPr>
        <w:t>B</w:t>
      </w:r>
      <w:r w:rsidR="0041527C" w:rsidRPr="00777B6E">
        <w:rPr>
          <w:rFonts w:ascii="Georgia" w:hAnsi="Georgia"/>
          <w:szCs w:val="24"/>
          <w:rPrChange w:id="1279" w:author="Hajnalka" w:date="2016-11-07T11:09:00Z">
            <w:rPr>
              <w:rFonts w:ascii="Georgia" w:hAnsi="Georgia"/>
              <w:szCs w:val="24"/>
            </w:rPr>
          </w:rPrChange>
        </w:rPr>
        <w:t>iztosíték okmá</w:t>
      </w:r>
      <w:r w:rsidR="00EF2039" w:rsidRPr="00777B6E">
        <w:rPr>
          <w:rFonts w:ascii="Georgia" w:hAnsi="Georgia"/>
          <w:szCs w:val="24"/>
          <w:rPrChange w:id="1280" w:author="Hajnalka" w:date="2016-11-07T11:09:00Z">
            <w:rPr>
              <w:rFonts w:ascii="Georgia" w:hAnsi="Georgia"/>
              <w:szCs w:val="24"/>
            </w:rPr>
          </w:rPrChange>
        </w:rPr>
        <w:t>ny</w:t>
      </w:r>
    </w:p>
    <w:p w14:paraId="2A60F0D7" w14:textId="77777777" w:rsidR="00AC3CE7" w:rsidRPr="00777B6E" w:rsidRDefault="00AC3CE7" w:rsidP="00AC3CE7">
      <w:pPr>
        <w:ind w:left="851"/>
        <w:rPr>
          <w:rFonts w:ascii="Georgia" w:hAnsi="Georgia"/>
          <w:szCs w:val="24"/>
          <w:rPrChange w:id="1281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64043774" w14:textId="77777777" w:rsidR="00AC3CE7" w:rsidRPr="00777B6E" w:rsidRDefault="00AC3CE7" w:rsidP="008406A0">
      <w:pPr>
        <w:rPr>
          <w:rFonts w:ascii="Georgia" w:hAnsi="Georgia"/>
          <w:szCs w:val="24"/>
          <w:rPrChange w:id="1282" w:author="Hajnalka" w:date="2016-11-07T11:09:00Z">
            <w:rPr>
              <w:rFonts w:ascii="Georgia" w:hAnsi="Georgia"/>
              <w:szCs w:val="24"/>
            </w:rPr>
          </w:rPrChange>
        </w:rPr>
      </w:pPr>
      <w:bookmarkStart w:id="1283" w:name="_Toc332807136"/>
      <w:bookmarkStart w:id="1284" w:name="_Toc332809154"/>
      <w:bookmarkStart w:id="1285" w:name="_Toc332810210"/>
      <w:bookmarkStart w:id="1286" w:name="_Toc332875022"/>
      <w:bookmarkStart w:id="1287" w:name="_Toc398809991"/>
      <w:bookmarkStart w:id="1288" w:name="_Toc398815854"/>
      <w:bookmarkStart w:id="1289" w:name="_Toc398816175"/>
      <w:bookmarkStart w:id="1290" w:name="_Toc398889697"/>
      <w:bookmarkStart w:id="1291" w:name="_Toc429995369"/>
      <w:r w:rsidRPr="00777B6E">
        <w:rPr>
          <w:rFonts w:ascii="Georgia" w:hAnsi="Georgia"/>
          <w:szCs w:val="24"/>
          <w:rPrChange w:id="1292" w:author="Hajnalka" w:date="2016-11-07T11:09:00Z">
            <w:rPr>
              <w:rFonts w:ascii="Georgia" w:hAnsi="Georgia"/>
              <w:szCs w:val="24"/>
            </w:rPr>
          </w:rPrChange>
        </w:rPr>
        <w:t>Budapest, 201</w:t>
      </w:r>
      <w:r w:rsidR="00622CF4" w:rsidRPr="00777B6E">
        <w:rPr>
          <w:rFonts w:ascii="Georgia" w:hAnsi="Georgia"/>
          <w:szCs w:val="24"/>
          <w:rPrChange w:id="1293" w:author="Hajnalka" w:date="2016-11-07T11:09:00Z">
            <w:rPr>
              <w:rFonts w:ascii="Georgia" w:hAnsi="Georgia"/>
              <w:szCs w:val="24"/>
            </w:rPr>
          </w:rPrChange>
        </w:rPr>
        <w:t>6</w:t>
      </w:r>
      <w:r w:rsidRPr="00777B6E">
        <w:rPr>
          <w:rFonts w:ascii="Georgia" w:hAnsi="Georgia"/>
          <w:szCs w:val="24"/>
          <w:rPrChange w:id="1294" w:author="Hajnalka" w:date="2016-11-07T11:09:00Z">
            <w:rPr>
              <w:rFonts w:ascii="Georgia" w:hAnsi="Georgia"/>
              <w:szCs w:val="24"/>
            </w:rPr>
          </w:rPrChange>
        </w:rPr>
        <w:t xml:space="preserve">. </w:t>
      </w:r>
      <w:r w:rsidR="00622CF4" w:rsidRPr="00777B6E">
        <w:rPr>
          <w:rFonts w:ascii="Georgia" w:hAnsi="Georgia"/>
          <w:szCs w:val="24"/>
          <w:rPrChange w:id="1295" w:author="Hajnalka" w:date="2016-11-07T11:09:00Z">
            <w:rPr>
              <w:rFonts w:ascii="Georgia" w:hAnsi="Georgia"/>
              <w:szCs w:val="24"/>
            </w:rPr>
          </w:rPrChange>
        </w:rPr>
        <w:t xml:space="preserve"> ………………………….</w:t>
      </w:r>
      <w:r w:rsidRPr="00777B6E">
        <w:rPr>
          <w:rFonts w:ascii="Georgia" w:hAnsi="Georgia"/>
          <w:szCs w:val="24"/>
          <w:rPrChange w:id="1296" w:author="Hajnalka" w:date="2016-11-07T11:09:00Z">
            <w:rPr>
              <w:rFonts w:ascii="Georgia" w:hAnsi="Georgia"/>
              <w:szCs w:val="24"/>
            </w:rPr>
          </w:rPrChange>
        </w:rPr>
        <w:t>.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</w:p>
    <w:p w14:paraId="10D044B2" w14:textId="77777777" w:rsidR="005652A2" w:rsidRPr="00777B6E" w:rsidRDefault="005652A2" w:rsidP="00AC3CE7">
      <w:pPr>
        <w:ind w:left="851"/>
        <w:rPr>
          <w:rFonts w:ascii="Georgia" w:hAnsi="Georgia"/>
          <w:szCs w:val="24"/>
          <w:rPrChange w:id="1297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6310F897" w14:textId="77777777" w:rsidR="005D6076" w:rsidRPr="00777B6E" w:rsidRDefault="005D6076" w:rsidP="00AC3CE7">
      <w:pPr>
        <w:ind w:left="851"/>
        <w:rPr>
          <w:rFonts w:ascii="Georgia" w:hAnsi="Georgia"/>
          <w:szCs w:val="24"/>
          <w:rPrChange w:id="1298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0766F89D" w14:textId="77777777" w:rsidR="00B8322C" w:rsidRPr="00777B6E" w:rsidRDefault="00B8322C" w:rsidP="00AC3CE7">
      <w:pPr>
        <w:ind w:left="851"/>
        <w:rPr>
          <w:rFonts w:ascii="Georgia" w:hAnsi="Georgia"/>
          <w:szCs w:val="24"/>
          <w:rPrChange w:id="1299" w:author="Hajnalka" w:date="2016-11-07T11:09:00Z">
            <w:rPr>
              <w:rFonts w:ascii="Georgia" w:hAnsi="Georgia"/>
              <w:szCs w:val="24"/>
            </w:rPr>
          </w:rPrChange>
        </w:rPr>
      </w:pPr>
    </w:p>
    <w:p w14:paraId="145C5D14" w14:textId="77777777" w:rsidR="00B8322C" w:rsidRPr="00777B6E" w:rsidRDefault="00B8322C" w:rsidP="00AC3CE7">
      <w:pPr>
        <w:ind w:left="851"/>
        <w:rPr>
          <w:rFonts w:ascii="Georgia" w:hAnsi="Georgia"/>
          <w:szCs w:val="24"/>
          <w:rPrChange w:id="1300" w:author="Hajnalka" w:date="2016-11-07T11:09:00Z">
            <w:rPr>
              <w:rFonts w:ascii="Georgia" w:hAnsi="Georgia"/>
              <w:szCs w:val="24"/>
            </w:rPr>
          </w:rPrChange>
        </w:rPr>
      </w:pPr>
    </w:p>
    <w:tbl>
      <w:tblPr>
        <w:tblStyle w:val="Rcsostblzat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</w:tblGrid>
      <w:tr w:rsidR="005652A2" w:rsidRPr="00777B6E" w14:paraId="7A481129" w14:textId="77777777" w:rsidTr="005652A2">
        <w:tc>
          <w:tcPr>
            <w:tcW w:w="0" w:type="auto"/>
          </w:tcPr>
          <w:p w14:paraId="45A0BB9C" w14:textId="77777777" w:rsidR="005652A2" w:rsidRPr="00777B6E" w:rsidRDefault="005652A2" w:rsidP="005652A2">
            <w:pPr>
              <w:jc w:val="center"/>
              <w:rPr>
                <w:rFonts w:ascii="Georgia" w:hAnsi="Georgia"/>
                <w:szCs w:val="24"/>
                <w:rPrChange w:id="1301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02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…………………………………..</w:t>
            </w:r>
          </w:p>
          <w:p w14:paraId="31331A42" w14:textId="097C4DC9" w:rsidR="005652A2" w:rsidRPr="00777B6E" w:rsidRDefault="0041527C" w:rsidP="005652A2">
            <w:pPr>
              <w:jc w:val="center"/>
              <w:rPr>
                <w:rFonts w:ascii="Georgia" w:hAnsi="Georgia"/>
                <w:szCs w:val="24"/>
                <w:rPrChange w:id="1303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04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</w:t>
            </w:r>
          </w:p>
          <w:p w14:paraId="00C0C6EE" w14:textId="5842AE09" w:rsidR="0041527C" w:rsidRPr="00777B6E" w:rsidRDefault="0041527C" w:rsidP="005652A2">
            <w:pPr>
              <w:jc w:val="center"/>
              <w:rPr>
                <w:rFonts w:ascii="Georgia" w:hAnsi="Georgia"/>
                <w:szCs w:val="24"/>
                <w:rPrChange w:id="1305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06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…………………………………</w:t>
            </w:r>
          </w:p>
          <w:p w14:paraId="111B704E" w14:textId="00E96469" w:rsidR="0041527C" w:rsidRPr="00777B6E" w:rsidRDefault="0041527C" w:rsidP="005652A2">
            <w:pPr>
              <w:jc w:val="center"/>
              <w:rPr>
                <w:rFonts w:ascii="Georgia" w:hAnsi="Georgia"/>
                <w:szCs w:val="24"/>
                <w:rPrChange w:id="1307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08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……………………………………..</w:t>
            </w:r>
          </w:p>
          <w:p w14:paraId="10832B53" w14:textId="77777777" w:rsidR="005652A2" w:rsidRPr="00777B6E" w:rsidRDefault="005652A2" w:rsidP="005652A2">
            <w:pPr>
              <w:jc w:val="center"/>
              <w:rPr>
                <w:rFonts w:ascii="Georgia" w:hAnsi="Georgia"/>
                <w:szCs w:val="24"/>
                <w:rPrChange w:id="1309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10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Országgyűlés Hivatala</w:t>
            </w:r>
          </w:p>
          <w:p w14:paraId="1321BE5C" w14:textId="77777777" w:rsidR="005652A2" w:rsidRPr="00777B6E" w:rsidRDefault="005652A2" w:rsidP="005652A2">
            <w:pPr>
              <w:jc w:val="center"/>
              <w:rPr>
                <w:rFonts w:ascii="Georgia" w:hAnsi="Georgia"/>
                <w:szCs w:val="24"/>
                <w:rPrChange w:id="1311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12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Megrendelő</w:t>
            </w:r>
          </w:p>
        </w:tc>
        <w:tc>
          <w:tcPr>
            <w:tcW w:w="0" w:type="auto"/>
          </w:tcPr>
          <w:p w14:paraId="10909389" w14:textId="77777777" w:rsidR="005652A2" w:rsidRPr="00777B6E" w:rsidRDefault="005652A2" w:rsidP="005652A2">
            <w:pPr>
              <w:jc w:val="center"/>
              <w:rPr>
                <w:rFonts w:ascii="Georgia" w:hAnsi="Georgia"/>
                <w:szCs w:val="24"/>
                <w:rPrChange w:id="1313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14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…………………………………..</w:t>
            </w:r>
          </w:p>
          <w:p w14:paraId="4F96FC1F" w14:textId="77777777" w:rsidR="0041527C" w:rsidRPr="00777B6E" w:rsidRDefault="0041527C" w:rsidP="0041527C">
            <w:pPr>
              <w:jc w:val="center"/>
              <w:rPr>
                <w:rFonts w:ascii="Georgia" w:hAnsi="Georgia"/>
                <w:szCs w:val="24"/>
                <w:rPrChange w:id="1315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16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</w:t>
            </w:r>
          </w:p>
          <w:p w14:paraId="6E53064E" w14:textId="77777777" w:rsidR="0041527C" w:rsidRPr="00777B6E" w:rsidRDefault="0041527C" w:rsidP="0041527C">
            <w:pPr>
              <w:jc w:val="center"/>
              <w:rPr>
                <w:rFonts w:ascii="Georgia" w:hAnsi="Georgia"/>
                <w:szCs w:val="24"/>
                <w:rPrChange w:id="1317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18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…………………………………</w:t>
            </w:r>
          </w:p>
          <w:p w14:paraId="0225BE66" w14:textId="77777777" w:rsidR="0041527C" w:rsidRPr="00777B6E" w:rsidRDefault="0041527C" w:rsidP="0041527C">
            <w:pPr>
              <w:jc w:val="center"/>
              <w:rPr>
                <w:rFonts w:ascii="Georgia" w:hAnsi="Georgia"/>
                <w:szCs w:val="24"/>
                <w:rPrChange w:id="1319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20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……………………………………..</w:t>
            </w:r>
          </w:p>
          <w:p w14:paraId="7D05FD6F" w14:textId="18040511" w:rsidR="0041527C" w:rsidRPr="00777B6E" w:rsidRDefault="0041527C" w:rsidP="005652A2">
            <w:pPr>
              <w:jc w:val="center"/>
              <w:rPr>
                <w:rFonts w:ascii="Georgia" w:hAnsi="Georgia"/>
                <w:szCs w:val="24"/>
                <w:rPrChange w:id="1321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22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…………………………………</w:t>
            </w:r>
          </w:p>
          <w:p w14:paraId="6A347A63" w14:textId="77777777" w:rsidR="005652A2" w:rsidRPr="00777B6E" w:rsidRDefault="005652A2" w:rsidP="005652A2">
            <w:pPr>
              <w:jc w:val="center"/>
              <w:rPr>
                <w:rFonts w:ascii="Georgia" w:hAnsi="Georgia"/>
                <w:szCs w:val="24"/>
                <w:rPrChange w:id="1323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</w:pPr>
            <w:r w:rsidRPr="00777B6E">
              <w:rPr>
                <w:rFonts w:ascii="Georgia" w:hAnsi="Georgia"/>
                <w:szCs w:val="24"/>
                <w:rPrChange w:id="1324" w:author="Hajnalka" w:date="2016-11-07T11:09:00Z">
                  <w:rPr>
                    <w:rFonts w:ascii="Georgia" w:hAnsi="Georgia"/>
                    <w:szCs w:val="24"/>
                  </w:rPr>
                </w:rPrChange>
              </w:rPr>
              <w:t>Vállalkozó</w:t>
            </w:r>
          </w:p>
        </w:tc>
      </w:tr>
    </w:tbl>
    <w:p w14:paraId="2EC7D947" w14:textId="77777777" w:rsidR="005652A2" w:rsidRPr="00777B6E" w:rsidRDefault="005652A2" w:rsidP="005D6076">
      <w:pPr>
        <w:rPr>
          <w:rFonts w:ascii="Georgia" w:hAnsi="Georgia"/>
          <w:szCs w:val="24"/>
        </w:rPr>
      </w:pPr>
    </w:p>
    <w:sectPr w:rsidR="005652A2" w:rsidRPr="00777B6E" w:rsidSect="00596D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6195E" w14:textId="77777777" w:rsidR="00777B6E" w:rsidRDefault="00777B6E" w:rsidP="002009E9">
      <w:r>
        <w:separator/>
      </w:r>
    </w:p>
  </w:endnote>
  <w:endnote w:type="continuationSeparator" w:id="0">
    <w:p w14:paraId="0956B42F" w14:textId="77777777" w:rsidR="00777B6E" w:rsidRDefault="00777B6E" w:rsidP="002009E9">
      <w:r>
        <w:continuationSeparator/>
      </w:r>
    </w:p>
  </w:endnote>
  <w:endnote w:type="continuationNotice" w:id="1">
    <w:p w14:paraId="2C66FFC4" w14:textId="77777777" w:rsidR="00777B6E" w:rsidRDefault="00777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594900"/>
      <w:docPartObj>
        <w:docPartGallery w:val="Page Numbers (Bottom of Page)"/>
        <w:docPartUnique/>
      </w:docPartObj>
    </w:sdtPr>
    <w:sdtEndPr/>
    <w:sdtContent>
      <w:p w14:paraId="2225118A" w14:textId="478B1A3F" w:rsidR="002009E9" w:rsidRDefault="002009E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B6E">
          <w:rPr>
            <w:noProof/>
          </w:rPr>
          <w:t>4</w:t>
        </w:r>
        <w:r>
          <w:fldChar w:fldCharType="end"/>
        </w:r>
      </w:p>
    </w:sdtContent>
  </w:sdt>
  <w:p w14:paraId="78C375B7" w14:textId="77777777" w:rsidR="002009E9" w:rsidRDefault="002009E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49E67" w14:textId="77777777" w:rsidR="00777B6E" w:rsidRDefault="00777B6E" w:rsidP="002009E9">
      <w:r>
        <w:separator/>
      </w:r>
    </w:p>
  </w:footnote>
  <w:footnote w:type="continuationSeparator" w:id="0">
    <w:p w14:paraId="47C4D470" w14:textId="77777777" w:rsidR="00777B6E" w:rsidRDefault="00777B6E" w:rsidP="002009E9">
      <w:r>
        <w:continuationSeparator/>
      </w:r>
    </w:p>
  </w:footnote>
  <w:footnote w:type="continuationNotice" w:id="1">
    <w:p w14:paraId="46F9EE50" w14:textId="77777777" w:rsidR="00777B6E" w:rsidRDefault="00777B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74699" w14:textId="77777777" w:rsidR="00777B6E" w:rsidRDefault="00777B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3FC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0F32346"/>
    <w:multiLevelType w:val="hybridMultilevel"/>
    <w:tmpl w:val="61B60DD8"/>
    <w:lvl w:ilvl="0" w:tplc="EE829E38">
      <w:start w:val="1"/>
      <w:numFmt w:val="lowerLetter"/>
      <w:lvlText w:val="%1)"/>
      <w:lvlJc w:val="left"/>
      <w:pPr>
        <w:ind w:left="1372" w:hanging="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88B63FB"/>
    <w:multiLevelType w:val="hybridMultilevel"/>
    <w:tmpl w:val="B3425D3E"/>
    <w:lvl w:ilvl="0" w:tplc="8146E49C">
      <w:start w:val="1"/>
      <w:numFmt w:val="decimal"/>
      <w:lvlText w:val="12.%1."/>
      <w:lvlJc w:val="left"/>
      <w:pPr>
        <w:ind w:left="720" w:hanging="360"/>
      </w:pPr>
      <w:rPr>
        <w:rFonts w:ascii="Georgia" w:hAnsi="Georgia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D6E3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F41E3"/>
    <w:multiLevelType w:val="hybridMultilevel"/>
    <w:tmpl w:val="CC8A869A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10AC3BC8"/>
    <w:multiLevelType w:val="multilevel"/>
    <w:tmpl w:val="6006523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7CB79AC"/>
    <w:multiLevelType w:val="multilevel"/>
    <w:tmpl w:val="57B6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/>
        <w:i w:val="0"/>
        <w:strike w:val="0"/>
        <w:dstrike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91077DB"/>
    <w:multiLevelType w:val="singleLevel"/>
    <w:tmpl w:val="B25875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294210E4"/>
    <w:multiLevelType w:val="multilevel"/>
    <w:tmpl w:val="259C2A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193A9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5E21E8"/>
    <w:multiLevelType w:val="hybridMultilevel"/>
    <w:tmpl w:val="2C705166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2AFA0536"/>
    <w:multiLevelType w:val="multilevel"/>
    <w:tmpl w:val="3F446B0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CC12CD0"/>
    <w:multiLevelType w:val="hybridMultilevel"/>
    <w:tmpl w:val="E6EC800A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E7443B1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309E646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7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4E45AF"/>
    <w:multiLevelType w:val="hybridMultilevel"/>
    <w:tmpl w:val="3D764992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EF1B3A"/>
    <w:multiLevelType w:val="hybridMultilevel"/>
    <w:tmpl w:val="7E9EDF6E"/>
    <w:lvl w:ilvl="0" w:tplc="8398DC68">
      <w:start w:val="1"/>
      <w:numFmt w:val="bullet"/>
      <w:lvlText w:val="-"/>
      <w:lvlJc w:val="left"/>
      <w:pPr>
        <w:ind w:left="1145" w:hanging="360"/>
      </w:pPr>
      <w:rPr>
        <w:rFonts w:ascii="SimSun-ExtB" w:eastAsia="SimSun-ExtB" w:hAnsi="SimSun-ExtB" w:hint="eastAsia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3F91A9B"/>
    <w:multiLevelType w:val="hybridMultilevel"/>
    <w:tmpl w:val="FB966E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63A27"/>
    <w:multiLevelType w:val="multilevel"/>
    <w:tmpl w:val="31087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5BF15DF"/>
    <w:multiLevelType w:val="multilevel"/>
    <w:tmpl w:val="32509FE0"/>
    <w:lvl w:ilvl="0">
      <w:start w:val="1"/>
      <w:numFmt w:val="decimal"/>
      <w:lvlText w:val="%1. sz. melléklet: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1.   %2) melléklet: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1. %2). %3) melléklet"/>
      <w:lvlJc w:val="left"/>
      <w:pPr>
        <w:ind w:left="1788" w:hanging="360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cs="Times New Roman" w:hint="default"/>
      </w:rPr>
    </w:lvl>
  </w:abstractNum>
  <w:abstractNum w:abstractNumId="20" w15:restartNumberingAfterBreak="0">
    <w:nsid w:val="3D2449AB"/>
    <w:multiLevelType w:val="hybridMultilevel"/>
    <w:tmpl w:val="18D4F404"/>
    <w:lvl w:ilvl="0" w:tplc="D3C60DFE">
      <w:start w:val="1"/>
      <w:numFmt w:val="decimal"/>
      <w:lvlText w:val="7.%1"/>
      <w:lvlJc w:val="left"/>
      <w:pPr>
        <w:ind w:left="9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AF1517"/>
    <w:multiLevelType w:val="multilevel"/>
    <w:tmpl w:val="668A3C62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EEB6E1A"/>
    <w:multiLevelType w:val="multilevel"/>
    <w:tmpl w:val="3174A90E"/>
    <w:lvl w:ilvl="0">
      <w:start w:val="2"/>
      <w:numFmt w:val="decimal"/>
      <w:pStyle w:val="Alcm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0332472"/>
    <w:multiLevelType w:val="hybridMultilevel"/>
    <w:tmpl w:val="3028D60E"/>
    <w:lvl w:ilvl="0" w:tplc="8C54108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40C9203D"/>
    <w:multiLevelType w:val="hybridMultilevel"/>
    <w:tmpl w:val="165AC590"/>
    <w:lvl w:ilvl="0" w:tplc="A89C02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B22C0"/>
    <w:multiLevelType w:val="multilevel"/>
    <w:tmpl w:val="A462F69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7314" w:hanging="432"/>
      </w:pPr>
    </w:lvl>
    <w:lvl w:ilvl="2">
      <w:start w:val="1"/>
      <w:numFmt w:val="decimal"/>
      <w:lvlText w:val="%1.%2.%3."/>
      <w:lvlJc w:val="left"/>
      <w:pPr>
        <w:ind w:left="1868" w:hanging="504"/>
      </w:pPr>
    </w:lvl>
    <w:lvl w:ilvl="3">
      <w:start w:val="1"/>
      <w:numFmt w:val="decimal"/>
      <w:lvlText w:val="%1.%2.%3.%4."/>
      <w:lvlJc w:val="left"/>
      <w:pPr>
        <w:ind w:left="2372" w:hanging="648"/>
      </w:pPr>
    </w:lvl>
    <w:lvl w:ilvl="4">
      <w:start w:val="1"/>
      <w:numFmt w:val="decimal"/>
      <w:lvlText w:val="%1.%2.%3.%4.%5."/>
      <w:lvlJc w:val="left"/>
      <w:pPr>
        <w:ind w:left="2876" w:hanging="792"/>
      </w:pPr>
    </w:lvl>
    <w:lvl w:ilvl="5">
      <w:start w:val="1"/>
      <w:numFmt w:val="decimal"/>
      <w:lvlText w:val="%1.%2.%3.%4.%5.%6."/>
      <w:lvlJc w:val="left"/>
      <w:pPr>
        <w:ind w:left="3380" w:hanging="936"/>
      </w:pPr>
    </w:lvl>
    <w:lvl w:ilvl="6">
      <w:start w:val="1"/>
      <w:numFmt w:val="decimal"/>
      <w:lvlText w:val="%1.%2.%3.%4.%5.%6.%7."/>
      <w:lvlJc w:val="left"/>
      <w:pPr>
        <w:ind w:left="3884" w:hanging="1080"/>
      </w:pPr>
    </w:lvl>
    <w:lvl w:ilvl="7">
      <w:start w:val="1"/>
      <w:numFmt w:val="decimal"/>
      <w:lvlText w:val="%1.%2.%3.%4.%5.%6.%7.%8."/>
      <w:lvlJc w:val="left"/>
      <w:pPr>
        <w:ind w:left="4388" w:hanging="1224"/>
      </w:pPr>
    </w:lvl>
    <w:lvl w:ilvl="8">
      <w:start w:val="1"/>
      <w:numFmt w:val="decimal"/>
      <w:lvlText w:val="%1.%2.%3.%4.%5.%6.%7.%8.%9."/>
      <w:lvlJc w:val="left"/>
      <w:pPr>
        <w:ind w:left="4964" w:hanging="1440"/>
      </w:pPr>
    </w:lvl>
  </w:abstractNum>
  <w:abstractNum w:abstractNumId="26" w15:restartNumberingAfterBreak="0">
    <w:nsid w:val="4CBF702A"/>
    <w:multiLevelType w:val="multilevel"/>
    <w:tmpl w:val="B7967CD6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>
      <w:start w:val="1"/>
      <w:numFmt w:val="decimalZero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6">
      <w:start w:val="1"/>
      <w:numFmt w:val="decimal"/>
      <w:lvlText w:val="(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D1F6974"/>
    <w:multiLevelType w:val="hybridMultilevel"/>
    <w:tmpl w:val="ACBC15F2"/>
    <w:lvl w:ilvl="0" w:tplc="8398DC68">
      <w:start w:val="1"/>
      <w:numFmt w:val="bullet"/>
      <w:lvlText w:val="-"/>
      <w:lvlJc w:val="left"/>
      <w:pPr>
        <w:ind w:left="8440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28" w15:restartNumberingAfterBreak="0">
    <w:nsid w:val="4ED6345F"/>
    <w:multiLevelType w:val="multilevel"/>
    <w:tmpl w:val="C24EAA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EFF5C95"/>
    <w:multiLevelType w:val="hybridMultilevel"/>
    <w:tmpl w:val="2C705166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0" w15:restartNumberingAfterBreak="0">
    <w:nsid w:val="61431933"/>
    <w:multiLevelType w:val="hybridMultilevel"/>
    <w:tmpl w:val="CC8A869A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68957412"/>
    <w:multiLevelType w:val="multilevel"/>
    <w:tmpl w:val="FFAE4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 w15:restartNumberingAfterBreak="0">
    <w:nsid w:val="76F03885"/>
    <w:multiLevelType w:val="hybridMultilevel"/>
    <w:tmpl w:val="15584560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7"/>
  </w:num>
  <w:num w:numId="2">
    <w:abstractNumId w:val="22"/>
  </w:num>
  <w:num w:numId="3">
    <w:abstractNumId w:val="9"/>
  </w:num>
  <w:num w:numId="4">
    <w:abstractNumId w:val="14"/>
  </w:num>
  <w:num w:numId="5">
    <w:abstractNumId w:val="27"/>
  </w:num>
  <w:num w:numId="6">
    <w:abstractNumId w:val="29"/>
  </w:num>
  <w:num w:numId="7">
    <w:abstractNumId w:val="10"/>
  </w:num>
  <w:num w:numId="8">
    <w:abstractNumId w:val="30"/>
  </w:num>
  <w:num w:numId="9">
    <w:abstractNumId w:val="20"/>
  </w:num>
  <w:num w:numId="10">
    <w:abstractNumId w:val="2"/>
  </w:num>
  <w:num w:numId="11">
    <w:abstractNumId w:val="21"/>
  </w:num>
  <w:num w:numId="12">
    <w:abstractNumId w:val="24"/>
  </w:num>
  <w:num w:numId="13">
    <w:abstractNumId w:val="31"/>
  </w:num>
  <w:num w:numId="14">
    <w:abstractNumId w:val="19"/>
  </w:num>
  <w:num w:numId="15">
    <w:abstractNumId w:val="17"/>
  </w:num>
  <w:num w:numId="16">
    <w:abstractNumId w:val="18"/>
  </w:num>
  <w:num w:numId="17">
    <w:abstractNumId w:val="28"/>
  </w:num>
  <w:num w:numId="18">
    <w:abstractNumId w:val="15"/>
  </w:num>
  <w:num w:numId="19">
    <w:abstractNumId w:val="13"/>
  </w:num>
  <w:num w:numId="20">
    <w:abstractNumId w:val="25"/>
  </w:num>
  <w:num w:numId="21">
    <w:abstractNumId w:val="0"/>
  </w:num>
  <w:num w:numId="22">
    <w:abstractNumId w:val="11"/>
  </w:num>
  <w:num w:numId="23">
    <w:abstractNumId w:val="16"/>
  </w:num>
  <w:num w:numId="24">
    <w:abstractNumId w:val="32"/>
  </w:num>
  <w:num w:numId="25">
    <w:abstractNumId w:val="1"/>
  </w:num>
  <w:num w:numId="26">
    <w:abstractNumId w:val="5"/>
  </w:num>
  <w:num w:numId="27">
    <w:abstractNumId w:val="3"/>
  </w:num>
  <w:num w:numId="28">
    <w:abstractNumId w:val="26"/>
  </w:num>
  <w:num w:numId="29">
    <w:abstractNumId w:val="12"/>
  </w:num>
  <w:num w:numId="30">
    <w:abstractNumId w:val="23"/>
  </w:num>
  <w:num w:numId="31">
    <w:abstractNumId w:val="4"/>
  </w:num>
  <w:num w:numId="32">
    <w:abstractNumId w:val="8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jnalka">
    <w15:presenceInfo w15:providerId="Windows Live" w15:userId="1e7625f743b036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E7"/>
    <w:rsid w:val="000221DA"/>
    <w:rsid w:val="00024B6E"/>
    <w:rsid w:val="00034319"/>
    <w:rsid w:val="00037BAE"/>
    <w:rsid w:val="000763B1"/>
    <w:rsid w:val="00087AFD"/>
    <w:rsid w:val="00090DB7"/>
    <w:rsid w:val="000A29C6"/>
    <w:rsid w:val="000A31B6"/>
    <w:rsid w:val="000B0987"/>
    <w:rsid w:val="000C602A"/>
    <w:rsid w:val="000E71F8"/>
    <w:rsid w:val="00117017"/>
    <w:rsid w:val="001434ED"/>
    <w:rsid w:val="00144829"/>
    <w:rsid w:val="00157365"/>
    <w:rsid w:val="0018082C"/>
    <w:rsid w:val="00186F91"/>
    <w:rsid w:val="001B4A4B"/>
    <w:rsid w:val="001C01F7"/>
    <w:rsid w:val="001D3571"/>
    <w:rsid w:val="001D4F9F"/>
    <w:rsid w:val="001D5AEE"/>
    <w:rsid w:val="001E0409"/>
    <w:rsid w:val="001E0574"/>
    <w:rsid w:val="001E15E2"/>
    <w:rsid w:val="001E3608"/>
    <w:rsid w:val="001F58F0"/>
    <w:rsid w:val="002008B8"/>
    <w:rsid w:val="002009E9"/>
    <w:rsid w:val="00204E8A"/>
    <w:rsid w:val="002122EF"/>
    <w:rsid w:val="00225214"/>
    <w:rsid w:val="00233FBD"/>
    <w:rsid w:val="00237463"/>
    <w:rsid w:val="00244085"/>
    <w:rsid w:val="0024767D"/>
    <w:rsid w:val="0025380C"/>
    <w:rsid w:val="002737A1"/>
    <w:rsid w:val="00293304"/>
    <w:rsid w:val="00295771"/>
    <w:rsid w:val="002A59EA"/>
    <w:rsid w:val="002A6F45"/>
    <w:rsid w:val="002B49CE"/>
    <w:rsid w:val="002C441B"/>
    <w:rsid w:val="002C716C"/>
    <w:rsid w:val="002C7BB5"/>
    <w:rsid w:val="002D30C1"/>
    <w:rsid w:val="002D4556"/>
    <w:rsid w:val="002E7D44"/>
    <w:rsid w:val="003311C8"/>
    <w:rsid w:val="00346155"/>
    <w:rsid w:val="003501AB"/>
    <w:rsid w:val="00352520"/>
    <w:rsid w:val="00356302"/>
    <w:rsid w:val="0037097B"/>
    <w:rsid w:val="00377444"/>
    <w:rsid w:val="00384813"/>
    <w:rsid w:val="0039149A"/>
    <w:rsid w:val="003945E7"/>
    <w:rsid w:val="00396646"/>
    <w:rsid w:val="00396E03"/>
    <w:rsid w:val="00397E16"/>
    <w:rsid w:val="003C2CE0"/>
    <w:rsid w:val="003C52C6"/>
    <w:rsid w:val="003C75AB"/>
    <w:rsid w:val="003F3728"/>
    <w:rsid w:val="00400867"/>
    <w:rsid w:val="00403C88"/>
    <w:rsid w:val="0041199C"/>
    <w:rsid w:val="00411D2F"/>
    <w:rsid w:val="0041527C"/>
    <w:rsid w:val="004156AA"/>
    <w:rsid w:val="004224DC"/>
    <w:rsid w:val="00424E4B"/>
    <w:rsid w:val="00430732"/>
    <w:rsid w:val="00433BDB"/>
    <w:rsid w:val="0045711D"/>
    <w:rsid w:val="00475B6F"/>
    <w:rsid w:val="004825BB"/>
    <w:rsid w:val="00485E9D"/>
    <w:rsid w:val="004D0D78"/>
    <w:rsid w:val="004D6191"/>
    <w:rsid w:val="004E4C7F"/>
    <w:rsid w:val="004F6465"/>
    <w:rsid w:val="00500D05"/>
    <w:rsid w:val="005027B9"/>
    <w:rsid w:val="00505EE2"/>
    <w:rsid w:val="00506A86"/>
    <w:rsid w:val="00510B92"/>
    <w:rsid w:val="00513A98"/>
    <w:rsid w:val="005179F9"/>
    <w:rsid w:val="005210E8"/>
    <w:rsid w:val="00524F2A"/>
    <w:rsid w:val="00525B35"/>
    <w:rsid w:val="00532AC8"/>
    <w:rsid w:val="0054417B"/>
    <w:rsid w:val="00544974"/>
    <w:rsid w:val="005652A2"/>
    <w:rsid w:val="00566F7C"/>
    <w:rsid w:val="005834EE"/>
    <w:rsid w:val="005925D3"/>
    <w:rsid w:val="00596DA0"/>
    <w:rsid w:val="005A2BCD"/>
    <w:rsid w:val="005A720C"/>
    <w:rsid w:val="005B07B1"/>
    <w:rsid w:val="005D3E0F"/>
    <w:rsid w:val="005D6076"/>
    <w:rsid w:val="005F7B71"/>
    <w:rsid w:val="00612DFB"/>
    <w:rsid w:val="0061640E"/>
    <w:rsid w:val="0061653C"/>
    <w:rsid w:val="0061687F"/>
    <w:rsid w:val="00622CF4"/>
    <w:rsid w:val="0062462B"/>
    <w:rsid w:val="00633901"/>
    <w:rsid w:val="00635C9D"/>
    <w:rsid w:val="00642D5B"/>
    <w:rsid w:val="00643DED"/>
    <w:rsid w:val="0065107D"/>
    <w:rsid w:val="00667B5F"/>
    <w:rsid w:val="00670E32"/>
    <w:rsid w:val="006872BD"/>
    <w:rsid w:val="00692087"/>
    <w:rsid w:val="006A7F79"/>
    <w:rsid w:val="006C4822"/>
    <w:rsid w:val="006D409F"/>
    <w:rsid w:val="006E0332"/>
    <w:rsid w:val="006F20D5"/>
    <w:rsid w:val="00713B9A"/>
    <w:rsid w:val="007254DD"/>
    <w:rsid w:val="00735E1D"/>
    <w:rsid w:val="00747A4D"/>
    <w:rsid w:val="007702B5"/>
    <w:rsid w:val="007706D1"/>
    <w:rsid w:val="00777B6E"/>
    <w:rsid w:val="007819DC"/>
    <w:rsid w:val="00784D8C"/>
    <w:rsid w:val="00785D8A"/>
    <w:rsid w:val="00786D64"/>
    <w:rsid w:val="00790F24"/>
    <w:rsid w:val="007A7895"/>
    <w:rsid w:val="007C3EC4"/>
    <w:rsid w:val="007D3F64"/>
    <w:rsid w:val="007E2E66"/>
    <w:rsid w:val="007F4880"/>
    <w:rsid w:val="00801476"/>
    <w:rsid w:val="00820BEC"/>
    <w:rsid w:val="00826B78"/>
    <w:rsid w:val="0082751F"/>
    <w:rsid w:val="008402E5"/>
    <w:rsid w:val="008406A0"/>
    <w:rsid w:val="00843376"/>
    <w:rsid w:val="00844CBE"/>
    <w:rsid w:val="0086133A"/>
    <w:rsid w:val="0087377D"/>
    <w:rsid w:val="00880E28"/>
    <w:rsid w:val="00894EC3"/>
    <w:rsid w:val="008A1643"/>
    <w:rsid w:val="008A4869"/>
    <w:rsid w:val="008B1EFF"/>
    <w:rsid w:val="008C685B"/>
    <w:rsid w:val="008D5B65"/>
    <w:rsid w:val="008E267D"/>
    <w:rsid w:val="00907C8E"/>
    <w:rsid w:val="0091545A"/>
    <w:rsid w:val="00924C04"/>
    <w:rsid w:val="0095410C"/>
    <w:rsid w:val="00954417"/>
    <w:rsid w:val="00955306"/>
    <w:rsid w:val="009617C4"/>
    <w:rsid w:val="0096486A"/>
    <w:rsid w:val="0097583A"/>
    <w:rsid w:val="00987342"/>
    <w:rsid w:val="009B0D59"/>
    <w:rsid w:val="009B6AB8"/>
    <w:rsid w:val="009D6703"/>
    <w:rsid w:val="009D70CA"/>
    <w:rsid w:val="009E031C"/>
    <w:rsid w:val="009F2A1A"/>
    <w:rsid w:val="009F4FB0"/>
    <w:rsid w:val="00A16909"/>
    <w:rsid w:val="00A35591"/>
    <w:rsid w:val="00A44258"/>
    <w:rsid w:val="00A65FA7"/>
    <w:rsid w:val="00A81C47"/>
    <w:rsid w:val="00A81CA9"/>
    <w:rsid w:val="00A930D3"/>
    <w:rsid w:val="00AB3188"/>
    <w:rsid w:val="00AC3CE7"/>
    <w:rsid w:val="00AD09A3"/>
    <w:rsid w:val="00AD207A"/>
    <w:rsid w:val="00B16B90"/>
    <w:rsid w:val="00B228F4"/>
    <w:rsid w:val="00B62F8A"/>
    <w:rsid w:val="00B72795"/>
    <w:rsid w:val="00B7380F"/>
    <w:rsid w:val="00B8322C"/>
    <w:rsid w:val="00B9669D"/>
    <w:rsid w:val="00BC2ACA"/>
    <w:rsid w:val="00BC7970"/>
    <w:rsid w:val="00BF164C"/>
    <w:rsid w:val="00C11B69"/>
    <w:rsid w:val="00C12966"/>
    <w:rsid w:val="00C25485"/>
    <w:rsid w:val="00C449AC"/>
    <w:rsid w:val="00C45C37"/>
    <w:rsid w:val="00C67A3A"/>
    <w:rsid w:val="00C81D5F"/>
    <w:rsid w:val="00C835F9"/>
    <w:rsid w:val="00C84853"/>
    <w:rsid w:val="00C90805"/>
    <w:rsid w:val="00C929B1"/>
    <w:rsid w:val="00C964D9"/>
    <w:rsid w:val="00C9696B"/>
    <w:rsid w:val="00C96A63"/>
    <w:rsid w:val="00CB4CF0"/>
    <w:rsid w:val="00CC541C"/>
    <w:rsid w:val="00CE2720"/>
    <w:rsid w:val="00CF4C45"/>
    <w:rsid w:val="00D0140C"/>
    <w:rsid w:val="00D215AF"/>
    <w:rsid w:val="00D2616C"/>
    <w:rsid w:val="00D31477"/>
    <w:rsid w:val="00D36374"/>
    <w:rsid w:val="00D41B84"/>
    <w:rsid w:val="00D53010"/>
    <w:rsid w:val="00D67DBC"/>
    <w:rsid w:val="00D73505"/>
    <w:rsid w:val="00D80B20"/>
    <w:rsid w:val="00D879F6"/>
    <w:rsid w:val="00D91465"/>
    <w:rsid w:val="00D94CF2"/>
    <w:rsid w:val="00D9636F"/>
    <w:rsid w:val="00DB2D47"/>
    <w:rsid w:val="00DB3A0F"/>
    <w:rsid w:val="00DC28E1"/>
    <w:rsid w:val="00DC31FB"/>
    <w:rsid w:val="00DC7643"/>
    <w:rsid w:val="00DD25E9"/>
    <w:rsid w:val="00DD5A35"/>
    <w:rsid w:val="00DE1D34"/>
    <w:rsid w:val="00E149AA"/>
    <w:rsid w:val="00E238E4"/>
    <w:rsid w:val="00E318F1"/>
    <w:rsid w:val="00E319A3"/>
    <w:rsid w:val="00E33ACD"/>
    <w:rsid w:val="00E45769"/>
    <w:rsid w:val="00E46BE3"/>
    <w:rsid w:val="00E63134"/>
    <w:rsid w:val="00E807C5"/>
    <w:rsid w:val="00E95F23"/>
    <w:rsid w:val="00EA01F1"/>
    <w:rsid w:val="00EB2412"/>
    <w:rsid w:val="00EB3D82"/>
    <w:rsid w:val="00ED3C62"/>
    <w:rsid w:val="00EF137C"/>
    <w:rsid w:val="00EF2039"/>
    <w:rsid w:val="00EF7F9F"/>
    <w:rsid w:val="00F02AA4"/>
    <w:rsid w:val="00F04016"/>
    <w:rsid w:val="00F13B82"/>
    <w:rsid w:val="00F14FF7"/>
    <w:rsid w:val="00F1610D"/>
    <w:rsid w:val="00F30B8A"/>
    <w:rsid w:val="00F31232"/>
    <w:rsid w:val="00F61E84"/>
    <w:rsid w:val="00F67522"/>
    <w:rsid w:val="00F82109"/>
    <w:rsid w:val="00FA0102"/>
    <w:rsid w:val="00FA036A"/>
    <w:rsid w:val="00FC1670"/>
    <w:rsid w:val="00FC6735"/>
    <w:rsid w:val="00FC6C1C"/>
    <w:rsid w:val="00FD2B7E"/>
    <w:rsid w:val="00FD4953"/>
    <w:rsid w:val="00FE609C"/>
    <w:rsid w:val="00FE78E4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5B90"/>
  <w15:docId w15:val="{BA5D25DE-D2CB-4ADE-8FEC-B4F3E382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3C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C3CE7"/>
    <w:pPr>
      <w:keepNext/>
      <w:jc w:val="center"/>
      <w:outlineLvl w:val="0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C3CE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AC3CE7"/>
    <w:pPr>
      <w:tabs>
        <w:tab w:val="left" w:pos="1134"/>
      </w:tabs>
      <w:spacing w:line="360" w:lineRule="auto"/>
      <w:ind w:right="708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AC3CE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AC3CE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AC3CE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Alcm">
    <w:name w:val="Subtitle"/>
    <w:basedOn w:val="Norml"/>
    <w:link w:val="AlcmChar"/>
    <w:qFormat/>
    <w:rsid w:val="00AC3CE7"/>
    <w:pPr>
      <w:numPr>
        <w:numId w:val="2"/>
      </w:numPr>
      <w:spacing w:after="60"/>
      <w:jc w:val="center"/>
      <w:outlineLvl w:val="1"/>
    </w:pPr>
    <w:rPr>
      <w:rFonts w:ascii="Arial" w:hAnsi="Arial"/>
    </w:rPr>
  </w:style>
  <w:style w:type="character" w:customStyle="1" w:styleId="AlcmChar">
    <w:name w:val="Alcím Char"/>
    <w:basedOn w:val="Bekezdsalapbettpusa"/>
    <w:link w:val="Alcm"/>
    <w:rsid w:val="00AC3CE7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AC3CE7"/>
    <w:pPr>
      <w:spacing w:after="120" w:line="480" w:lineRule="auto"/>
      <w:jc w:val="left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rsid w:val="00AC3C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AC3CE7"/>
    <w:pPr>
      <w:ind w:left="720"/>
      <w:contextualSpacing/>
      <w:jc w:val="left"/>
    </w:pPr>
    <w:rPr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AC3CE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E807C5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565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B4CF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4CF0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E1D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E1D34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1D3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1D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1D3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Normal1">
    <w:name w:val="Normal 1"/>
    <w:basedOn w:val="Norml"/>
    <w:uiPriority w:val="99"/>
    <w:rsid w:val="00633901"/>
    <w:pPr>
      <w:spacing w:after="240" w:line="240" w:lineRule="atLeast"/>
      <w:ind w:left="454"/>
    </w:pPr>
    <w:rPr>
      <w:rFonts w:ascii="Arial" w:hAnsi="Arial" w:cs="Arial"/>
      <w:sz w:val="20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009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09E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09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09E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B0AF9-63A4-48C2-B405-AB477CF0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4008</Words>
  <Characters>27657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31602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Hajnalka</cp:lastModifiedBy>
  <cp:revision>1</cp:revision>
  <cp:lastPrinted>2016-11-07T08:46:00Z</cp:lastPrinted>
  <dcterms:created xsi:type="dcterms:W3CDTF">2016-10-28T13:29:00Z</dcterms:created>
  <dcterms:modified xsi:type="dcterms:W3CDTF">2016-11-07T10:10:00Z</dcterms:modified>
</cp:coreProperties>
</file>